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72A" w:rsidRDefault="00E141B4" w:rsidP="006C2184">
      <w:pPr>
        <w:pStyle w:val="Heading1"/>
        <w:jc w:val="right"/>
        <w:rPr>
          <w:ins w:id="0" w:author="Angela HARASENIUC" w:date="2025-03-20T11:17:00Z"/>
          <w:rStyle w:val="Hyperlink"/>
          <w:rFonts w:cstheme="minorHAnsi"/>
          <w:color w:val="auto"/>
          <w:sz w:val="22"/>
          <w:szCs w:val="22"/>
        </w:rPr>
      </w:pPr>
      <w:r w:rsidRPr="00E141B4">
        <w:rPr>
          <w:rStyle w:val="Hyperlink"/>
          <w:rFonts w:cstheme="minorHAnsi"/>
          <w:color w:val="auto"/>
          <w:sz w:val="22"/>
          <w:szCs w:val="22"/>
        </w:rPr>
        <w:t xml:space="preserve">Anexa 11 - Declaratie </w:t>
      </w:r>
      <w:ins w:id="1" w:author="Angela HARASENIUC" w:date="2025-03-20T11:17:00Z">
        <w:r w:rsidR="006C2184">
          <w:rPr>
            <w:rStyle w:val="Hyperlink"/>
            <w:rFonts w:cstheme="minorHAnsi"/>
            <w:color w:val="auto"/>
            <w:sz w:val="22"/>
            <w:szCs w:val="22"/>
          </w:rPr>
          <w:t xml:space="preserve">privind </w:t>
        </w:r>
      </w:ins>
      <w:r w:rsidRPr="00E141B4">
        <w:rPr>
          <w:rStyle w:val="Hyperlink"/>
          <w:rFonts w:cstheme="minorHAnsi"/>
          <w:color w:val="auto"/>
          <w:sz w:val="22"/>
          <w:szCs w:val="22"/>
        </w:rPr>
        <w:t>incadrare</w:t>
      </w:r>
      <w:ins w:id="2" w:author="Angela HARASENIUC" w:date="2025-03-20T11:17:00Z">
        <w:r w:rsidR="006C2184">
          <w:rPr>
            <w:rStyle w:val="Hyperlink"/>
            <w:rFonts w:cstheme="minorHAnsi"/>
            <w:color w:val="auto"/>
            <w:sz w:val="22"/>
            <w:szCs w:val="22"/>
          </w:rPr>
          <w:t>a</w:t>
        </w:r>
      </w:ins>
      <w:r w:rsidRPr="00E141B4">
        <w:rPr>
          <w:rStyle w:val="Hyperlink"/>
          <w:rFonts w:cstheme="minorHAnsi"/>
          <w:color w:val="auto"/>
          <w:sz w:val="22"/>
          <w:szCs w:val="22"/>
        </w:rPr>
        <w:t xml:space="preserve"> in categoria de micro-intreprindere si</w:t>
      </w:r>
      <w:ins w:id="3" w:author="Angela HARASENIUC" w:date="2025-03-20T11:17:00Z">
        <w:r w:rsidR="006C2184">
          <w:rPr>
            <w:rStyle w:val="Hyperlink"/>
            <w:rFonts w:cstheme="minorHAnsi"/>
            <w:color w:val="auto"/>
            <w:sz w:val="22"/>
            <w:szCs w:val="22"/>
          </w:rPr>
          <w:t>/sau</w:t>
        </w:r>
      </w:ins>
      <w:r w:rsidRPr="00E141B4">
        <w:rPr>
          <w:rStyle w:val="Hyperlink"/>
          <w:rFonts w:cstheme="minorHAnsi"/>
          <w:color w:val="auto"/>
          <w:sz w:val="22"/>
          <w:szCs w:val="22"/>
        </w:rPr>
        <w:t xml:space="preserve"> intreprindere mica</w:t>
      </w:r>
      <w:ins w:id="4" w:author="Angela HARASENIUC" w:date="2025-03-20T11:16:00Z">
        <w:r w:rsidR="0075772A">
          <w:rPr>
            <w:rStyle w:val="Hyperlink"/>
            <w:rFonts w:cstheme="minorHAnsi"/>
            <w:color w:val="auto"/>
            <w:sz w:val="22"/>
            <w:szCs w:val="22"/>
          </w:rPr>
          <w:t xml:space="preserve">, </w:t>
        </w:r>
      </w:ins>
    </w:p>
    <w:p w:rsidR="0054429E" w:rsidRDefault="0075772A" w:rsidP="006C2184">
      <w:pPr>
        <w:pStyle w:val="Heading1"/>
        <w:jc w:val="right"/>
        <w:rPr>
          <w:ins w:id="5" w:author="Angela HARASENIUC" w:date="2025-03-20T11:16:00Z"/>
          <w:rStyle w:val="Hyperlink"/>
          <w:rFonts w:cstheme="minorHAnsi"/>
          <w:color w:val="auto"/>
          <w:sz w:val="22"/>
          <w:szCs w:val="22"/>
        </w:rPr>
      </w:pPr>
      <w:ins w:id="6" w:author="Angela HARASENIUC" w:date="2025-03-20T11:16:00Z">
        <w:r>
          <w:rPr>
            <w:rStyle w:val="Hyperlink"/>
            <w:rFonts w:cstheme="minorHAnsi"/>
            <w:color w:val="auto"/>
            <w:sz w:val="22"/>
            <w:szCs w:val="22"/>
          </w:rPr>
          <w:t>la Ghidul de implementare DR 36</w:t>
        </w:r>
      </w:ins>
    </w:p>
    <w:p w:rsidR="0075772A" w:rsidRPr="006C2184" w:rsidRDefault="0075772A" w:rsidP="006C2184"/>
    <w:p w:rsidR="0054429E" w:rsidRPr="00E141B4" w:rsidRDefault="0054429E" w:rsidP="0054429E">
      <w:pPr>
        <w:ind w:left="2160" w:hanging="2160"/>
        <w:jc w:val="right"/>
        <w:rPr>
          <w:rFonts w:asciiTheme="minorHAnsi" w:hAnsiTheme="minorHAnsi" w:cstheme="minorHAnsi"/>
          <w:sz w:val="22"/>
          <w:szCs w:val="22"/>
        </w:rPr>
      </w:pPr>
    </w:p>
    <w:p w:rsidR="0054429E" w:rsidRPr="00E141B4" w:rsidRDefault="0054429E" w:rsidP="0054429E">
      <w:pPr>
        <w:rPr>
          <w:rFonts w:asciiTheme="minorHAnsi" w:hAnsiTheme="minorHAnsi" w:cstheme="minorHAnsi"/>
          <w:sz w:val="22"/>
          <w:szCs w:val="22"/>
        </w:rPr>
      </w:pPr>
    </w:p>
    <w:p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DECLARAŢIE</w:t>
      </w:r>
    </w:p>
    <w:p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privind încadrarea întreprinderii în categoria</w:t>
      </w:r>
      <w:r w:rsidR="00E141B4" w:rsidRPr="00E141B4">
        <w:rPr>
          <w:rFonts w:asciiTheme="minorHAnsi" w:hAnsiTheme="minorHAnsi" w:cstheme="minorHAnsi"/>
          <w:b/>
          <w:bCs/>
          <w:sz w:val="22"/>
          <w:szCs w:val="22"/>
        </w:rPr>
        <w:t xml:space="preserve"> </w:t>
      </w:r>
      <w:r w:rsidR="00E141B4" w:rsidRPr="00E141B4">
        <w:rPr>
          <w:rStyle w:val="Hyperlink"/>
          <w:rFonts w:asciiTheme="minorHAnsi" w:hAnsiTheme="minorHAnsi" w:cstheme="minorHAnsi"/>
          <w:b/>
          <w:color w:val="auto"/>
          <w:sz w:val="22"/>
          <w:szCs w:val="22"/>
          <w:u w:val="none"/>
        </w:rPr>
        <w:t>micro-intreprinderilor</w:t>
      </w:r>
      <w:r w:rsidRPr="00E141B4">
        <w:rPr>
          <w:rFonts w:asciiTheme="minorHAnsi" w:hAnsiTheme="minorHAnsi" w:cstheme="minorHAnsi"/>
          <w:b/>
          <w:bCs/>
          <w:sz w:val="22"/>
          <w:szCs w:val="22"/>
        </w:rPr>
        <w:t xml:space="preserve"> </w:t>
      </w:r>
      <w:r w:rsidR="00E141B4" w:rsidRPr="00E141B4">
        <w:rPr>
          <w:rFonts w:asciiTheme="minorHAnsi" w:hAnsiTheme="minorHAnsi" w:cstheme="minorHAnsi"/>
          <w:b/>
          <w:bCs/>
          <w:sz w:val="22"/>
          <w:szCs w:val="22"/>
        </w:rPr>
        <w:t>şi</w:t>
      </w:r>
      <w:ins w:id="7" w:author="Angela HARASENIUC" w:date="2025-03-20T11:17:00Z">
        <w:r w:rsidR="006C2184">
          <w:rPr>
            <w:rFonts w:asciiTheme="minorHAnsi" w:hAnsiTheme="minorHAnsi" w:cstheme="minorHAnsi"/>
            <w:b/>
            <w:bCs/>
            <w:sz w:val="22"/>
            <w:szCs w:val="22"/>
          </w:rPr>
          <w:t>/sau</w:t>
        </w:r>
      </w:ins>
      <w:bookmarkStart w:id="8" w:name="_GoBack"/>
      <w:bookmarkEnd w:id="8"/>
      <w:r w:rsidR="00E141B4" w:rsidRPr="00E141B4">
        <w:rPr>
          <w:rFonts w:asciiTheme="minorHAnsi" w:hAnsiTheme="minorHAnsi" w:cstheme="minorHAnsi"/>
          <w:b/>
          <w:bCs/>
          <w:sz w:val="22"/>
          <w:szCs w:val="22"/>
        </w:rPr>
        <w:t xml:space="preserve"> </w:t>
      </w:r>
      <w:r w:rsidRPr="00E141B4">
        <w:rPr>
          <w:rFonts w:asciiTheme="minorHAnsi" w:hAnsiTheme="minorHAnsi" w:cstheme="minorHAnsi"/>
          <w:b/>
          <w:bCs/>
          <w:sz w:val="22"/>
          <w:szCs w:val="22"/>
        </w:rPr>
        <w:t>întreprinderilor</w:t>
      </w:r>
      <w:r w:rsidR="00E141B4" w:rsidRPr="00E141B4">
        <w:rPr>
          <w:rFonts w:asciiTheme="minorHAnsi" w:hAnsiTheme="minorHAnsi" w:cstheme="minorHAnsi"/>
          <w:b/>
          <w:bCs/>
          <w:sz w:val="22"/>
          <w:szCs w:val="22"/>
        </w:rPr>
        <w:t xml:space="preserve"> mici</w:t>
      </w:r>
    </w:p>
    <w:p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sz w:val="22"/>
          <w:szCs w:val="22"/>
        </w:rPr>
        <w:t>[Această declarație se completează de către reprezentantul legal al solicitantului. După completare, declarația se semnează de către reprezentantul legal al solicitantului și se depune odată cu cererea de finanțare</w:t>
      </w:r>
      <w:r w:rsidR="008D09CF" w:rsidRPr="00E141B4">
        <w:rPr>
          <w:rFonts w:asciiTheme="minorHAnsi" w:hAnsiTheme="minorHAnsi" w:cstheme="minorHAnsi"/>
          <w:sz w:val="22"/>
          <w:szCs w:val="22"/>
        </w:rPr>
        <w:t>.</w:t>
      </w:r>
      <w:ins w:id="9" w:author="Angela HARASENIUC" w:date="2025-03-20T10:43:00Z">
        <w:r w:rsidR="00FB7C74" w:rsidRPr="00FB7C74">
          <w:rPr>
            <w:rFonts w:asciiTheme="minorHAnsi" w:hAnsiTheme="minorHAnsi" w:cstheme="minorHAnsi"/>
          </w:rPr>
          <w:t xml:space="preserve"> </w:t>
        </w:r>
        <w:r w:rsidR="00FB7C74" w:rsidRPr="00D11F49">
          <w:rPr>
            <w:rFonts w:asciiTheme="minorHAnsi" w:hAnsiTheme="minorHAnsi" w:cstheme="minorHAnsi"/>
          </w:rPr>
          <w:t>Se va redepune în etapa de contractare dacă solicitantul și-a schimbat structura acționariatului, dacă semnarea contractului de finanțare are loc în alt an financiar față de momentul depunerii CF sau dacă aceasta a fost solicitată de expertul evaluator ca urmare a neconcordanțelor identificate</w:t>
        </w:r>
      </w:ins>
      <w:r w:rsidRPr="00E141B4">
        <w:rPr>
          <w:rFonts w:asciiTheme="minorHAnsi" w:hAnsiTheme="minorHAnsi" w:cstheme="minorHAnsi"/>
          <w:sz w:val="22"/>
          <w:szCs w:val="22"/>
        </w:rPr>
        <w:t>]</w:t>
      </w:r>
    </w:p>
    <w:p w:rsidR="0054429E" w:rsidRPr="00E141B4" w:rsidRDefault="0054429E" w:rsidP="0054429E">
      <w:pPr>
        <w:autoSpaceDE w:val="0"/>
        <w:autoSpaceDN w:val="0"/>
        <w:adjustRightInd w:val="0"/>
        <w:rPr>
          <w:rFonts w:asciiTheme="minorHAnsi" w:hAnsiTheme="minorHAnsi" w:cstheme="minorHAnsi"/>
          <w:b/>
          <w:bCs/>
          <w:sz w:val="22"/>
          <w:szCs w:val="22"/>
        </w:rPr>
      </w:pPr>
    </w:p>
    <w:p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 xml:space="preserve">I. Date de identificare a întreprinderii </w:t>
      </w:r>
    </w:p>
    <w:p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________________________________________________________________</w:t>
      </w:r>
    </w:p>
    <w:p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_________________________________________________________________</w:t>
      </w:r>
    </w:p>
    <w:p w:rsidR="0054429E" w:rsidRPr="00E141B4" w:rsidRDefault="0054429E" w:rsidP="0054429E">
      <w:pPr>
        <w:pStyle w:val="BodyText"/>
        <w:rPr>
          <w:rFonts w:asciiTheme="minorHAnsi" w:hAnsiTheme="minorHAnsi" w:cstheme="minorHAnsi"/>
          <w:sz w:val="22"/>
          <w:szCs w:val="22"/>
        </w:rPr>
      </w:pPr>
    </w:p>
    <w:p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sz w:val="22"/>
          <w:szCs w:val="22"/>
        </w:rPr>
      </w:pPr>
    </w:p>
    <w:p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w:t>
      </w:r>
      <w:r w:rsidR="008D09CF" w:rsidRPr="00E141B4">
        <w:rPr>
          <w:rFonts w:asciiTheme="minorHAnsi" w:hAnsiTheme="minorHAnsi" w:cstheme="minorHAnsi"/>
          <w:sz w:val="22"/>
          <w:szCs w:val="22"/>
        </w:rPr>
        <w:t>____________________________</w:t>
      </w:r>
    </w:p>
    <w:p w:rsidR="0054429E" w:rsidRPr="00E141B4" w:rsidRDefault="0054429E" w:rsidP="0054429E">
      <w:pPr>
        <w:autoSpaceDE w:val="0"/>
        <w:autoSpaceDN w:val="0"/>
        <w:adjustRightInd w:val="0"/>
        <w:jc w:val="center"/>
        <w:rPr>
          <w:rFonts w:asciiTheme="minorHAnsi" w:hAnsiTheme="minorHAnsi" w:cstheme="minorHAnsi"/>
          <w:sz w:val="22"/>
          <w:szCs w:val="22"/>
        </w:rPr>
      </w:pPr>
      <w:r w:rsidRPr="00E141B4">
        <w:rPr>
          <w:rFonts w:asciiTheme="minorHAnsi" w:hAnsiTheme="minorHAnsi" w:cstheme="minorHAnsi"/>
          <w:sz w:val="22"/>
          <w:szCs w:val="22"/>
          <w:vertAlign w:val="superscript"/>
        </w:rPr>
        <w:t>(preşedintele consiliului de administraţie, director general sau echivalent)</w:t>
      </w:r>
    </w:p>
    <w:p w:rsidR="0054429E" w:rsidRPr="00E141B4" w:rsidRDefault="0054429E" w:rsidP="0054429E">
      <w:pPr>
        <w:rPr>
          <w:rFonts w:asciiTheme="minorHAnsi" w:hAnsiTheme="minorHAnsi" w:cstheme="minorHAnsi"/>
          <w:b/>
          <w:sz w:val="22"/>
          <w:szCs w:val="22"/>
        </w:rPr>
      </w:pPr>
      <w:bookmarkStart w:id="10" w:name="_Toc145430366"/>
      <w:r w:rsidRPr="00E141B4">
        <w:rPr>
          <w:rFonts w:asciiTheme="minorHAnsi" w:hAnsiTheme="minorHAnsi" w:cstheme="minorHAnsi"/>
          <w:b/>
          <w:sz w:val="22"/>
          <w:szCs w:val="22"/>
        </w:rPr>
        <w:t>II. Tipul întreprinderii</w:t>
      </w:r>
      <w:bookmarkEnd w:id="10"/>
    </w:p>
    <w:p w:rsidR="0054429E" w:rsidRPr="00E141B4" w:rsidRDefault="0054429E" w:rsidP="0054429E">
      <w:pPr>
        <w:rPr>
          <w:rFonts w:asciiTheme="minorHAnsi" w:hAnsiTheme="minorHAnsi" w:cstheme="minorHAnsi"/>
          <w:sz w:val="22"/>
          <w:szCs w:val="22"/>
        </w:rPr>
      </w:pPr>
    </w:p>
    <w:p w:rsidR="0054429E" w:rsidRPr="00E141B4" w:rsidRDefault="0054429E" w:rsidP="00E141B4">
      <w:pPr>
        <w:autoSpaceDE w:val="0"/>
        <w:autoSpaceDN w:val="0"/>
        <w:adjustRightInd w:val="0"/>
        <w:spacing w:before="120" w:after="120"/>
        <w:rPr>
          <w:rFonts w:asciiTheme="minorHAnsi" w:hAnsiTheme="minorHAnsi" w:cstheme="minorHAnsi"/>
          <w:sz w:val="22"/>
          <w:szCs w:val="22"/>
        </w:rPr>
      </w:pPr>
      <w:r w:rsidRPr="00E141B4">
        <w:rPr>
          <w:rFonts w:asciiTheme="minorHAnsi" w:hAnsiTheme="minorHAnsi" w:cstheme="minorHAnsi"/>
          <w:sz w:val="22"/>
          <w:szCs w:val="22"/>
        </w:rPr>
        <w:t>Indicaţi, după caz, tipul întreprinderii:</w:t>
      </w:r>
    </w:p>
    <w:p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bCs/>
          <w:sz w:val="22"/>
          <w:szCs w:val="22"/>
        </w:rPr>
        <w:sym w:font="Wingdings 2" w:char="F030"/>
      </w:r>
      <w:r w:rsidRPr="00E141B4">
        <w:rPr>
          <w:rFonts w:asciiTheme="minorHAnsi" w:hAnsiTheme="minorHAnsi" w:cstheme="minorHAnsi"/>
          <w:bCs/>
          <w:sz w:val="22"/>
          <w:szCs w:val="22"/>
        </w:rPr>
        <w:t xml:space="preserve"> </w:t>
      </w:r>
      <w:r w:rsidRPr="00E141B4">
        <w:rPr>
          <w:rFonts w:asciiTheme="minorHAnsi" w:hAnsiTheme="minorHAnsi" w:cstheme="minorHAnsi"/>
          <w:b/>
          <w:bCs/>
          <w:sz w:val="22"/>
          <w:szCs w:val="22"/>
        </w:rPr>
        <w:t>Întreprindere autonomă</w:t>
      </w:r>
      <w:r w:rsidRPr="00E141B4">
        <w:rPr>
          <w:rFonts w:asciiTheme="minorHAnsi" w:hAnsiTheme="minorHAnsi" w:cstheme="minorHAnsi"/>
          <w:sz w:val="22"/>
          <w:szCs w:val="22"/>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b/>
          <w:bCs/>
          <w:sz w:val="22"/>
          <w:szCs w:val="22"/>
        </w:rPr>
        <w:t xml:space="preserve"> Întreprindere parteneră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w:t>
      </w:r>
      <w:r w:rsidRPr="00E141B4">
        <w:rPr>
          <w:rFonts w:asciiTheme="minorHAnsi" w:hAnsiTheme="minorHAnsi" w:cstheme="minorHAnsi"/>
          <w:b/>
          <w:bCs/>
          <w:sz w:val="22"/>
          <w:szCs w:val="22"/>
        </w:rPr>
        <w:t>Întreprindere legată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E141B4" w:rsidRDefault="0054429E" w:rsidP="0054429E">
      <w:pPr>
        <w:autoSpaceDE w:val="0"/>
        <w:autoSpaceDN w:val="0"/>
        <w:adjustRightInd w:val="0"/>
        <w:rPr>
          <w:rFonts w:asciiTheme="minorHAnsi" w:hAnsiTheme="minorHAnsi" w:cstheme="minorHAnsi"/>
          <w:b/>
          <w:bCs/>
          <w:sz w:val="22"/>
          <w:szCs w:val="22"/>
        </w:rPr>
      </w:pPr>
    </w:p>
    <w:p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III. Date utilizate pentru a se stabili categoria întreprinderii</w:t>
      </w:r>
      <w:r w:rsidRPr="00E141B4">
        <w:rPr>
          <w:rStyle w:val="FootnoteReference"/>
          <w:rFonts w:asciiTheme="minorHAnsi" w:hAnsiTheme="minorHAnsi" w:cstheme="minorHAnsi"/>
          <w:b/>
          <w:bCs/>
          <w:sz w:val="22"/>
          <w:szCs w:val="22"/>
        </w:rPr>
        <w:footnoteReference w:id="1"/>
      </w:r>
    </w:p>
    <w:p w:rsidR="0054429E" w:rsidRPr="00E141B4" w:rsidRDefault="0054429E" w:rsidP="0054429E">
      <w:pPr>
        <w:autoSpaceDE w:val="0"/>
        <w:autoSpaceDN w:val="0"/>
        <w:adjustRightInd w:val="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593"/>
        <w:gridCol w:w="1780"/>
        <w:gridCol w:w="2999"/>
      </w:tblGrid>
      <w:tr w:rsidR="0054429E" w:rsidRPr="00E141B4" w:rsidTr="00327496">
        <w:trPr>
          <w:cantSplit/>
        </w:trPr>
        <w:tc>
          <w:tcPr>
            <w:tcW w:w="9599" w:type="dxa"/>
            <w:gridSpan w:val="4"/>
          </w:tcPr>
          <w:p w:rsidR="0054429E" w:rsidRPr="00E141B4" w:rsidRDefault="0054429E" w:rsidP="00327496">
            <w:pPr>
              <w:rPr>
                <w:rFonts w:asciiTheme="minorHAnsi" w:hAnsiTheme="minorHAnsi" w:cstheme="minorHAnsi"/>
                <w:b/>
                <w:sz w:val="22"/>
                <w:szCs w:val="22"/>
              </w:rPr>
            </w:pPr>
            <w:bookmarkStart w:id="11" w:name="_Toc145430367"/>
            <w:bookmarkStart w:id="12" w:name="_Toc145514117"/>
            <w:r w:rsidRPr="00E141B4">
              <w:rPr>
                <w:rFonts w:asciiTheme="minorHAnsi" w:hAnsiTheme="minorHAnsi" w:cstheme="minorHAnsi"/>
                <w:b/>
                <w:sz w:val="22"/>
                <w:szCs w:val="22"/>
              </w:rPr>
              <w:t>Exerciţiul financiar de referinţă</w:t>
            </w:r>
            <w:r w:rsidRPr="00E141B4">
              <w:rPr>
                <w:rStyle w:val="FootnoteReference"/>
                <w:rFonts w:asciiTheme="minorHAnsi" w:hAnsiTheme="minorHAnsi" w:cstheme="minorHAnsi"/>
                <w:b/>
                <w:sz w:val="22"/>
                <w:szCs w:val="22"/>
              </w:rPr>
              <w:footnoteReference w:id="2"/>
            </w:r>
            <w:bookmarkEnd w:id="11"/>
            <w:bookmarkEnd w:id="12"/>
          </w:p>
        </w:tc>
      </w:tr>
      <w:tr w:rsidR="0054429E" w:rsidRPr="00E141B4" w:rsidTr="00327496">
        <w:tc>
          <w:tcPr>
            <w:tcW w:w="3199" w:type="dxa"/>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3389" w:type="dxa"/>
            <w:gridSpan w:val="2"/>
          </w:tcPr>
          <w:p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3011" w:type="dxa"/>
          </w:tcPr>
          <w:p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totale(mii lei/ mii  €)</w:t>
            </w:r>
          </w:p>
        </w:tc>
      </w:tr>
      <w:tr w:rsidR="0054429E" w:rsidRPr="00E141B4" w:rsidTr="00327496">
        <w:tc>
          <w:tcPr>
            <w:tcW w:w="3199" w:type="dxa"/>
          </w:tcPr>
          <w:p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rsidTr="00327496">
        <w:tc>
          <w:tcPr>
            <w:tcW w:w="3199" w:type="dxa"/>
          </w:tcPr>
          <w:p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rsidR="0054429E" w:rsidRPr="00E141B4" w:rsidRDefault="0054429E" w:rsidP="00327496">
            <w:pPr>
              <w:autoSpaceDE w:val="0"/>
              <w:autoSpaceDN w:val="0"/>
              <w:adjustRightInd w:val="0"/>
              <w:jc w:val="both"/>
              <w:rPr>
                <w:rFonts w:asciiTheme="minorHAnsi" w:hAnsiTheme="minorHAnsi" w:cstheme="minorHAnsi"/>
                <w:sz w:val="22"/>
                <w:szCs w:val="22"/>
              </w:rPr>
            </w:pPr>
            <w:r w:rsidRPr="00E141B4">
              <w:rPr>
                <w:rFonts w:asciiTheme="minorHAnsi" w:hAnsiTheme="minorHAnsi" w:cstheme="minorHAnsi"/>
                <w:b/>
                <w:sz w:val="22"/>
                <w:szCs w:val="22"/>
              </w:rPr>
              <w:t>Important:</w:t>
            </w:r>
            <w:r w:rsidRPr="00E141B4">
              <w:rPr>
                <w:rFonts w:asciiTheme="minorHAnsi" w:hAnsiTheme="minorHAnsi" w:cstheme="minorHAnsi"/>
                <w:sz w:val="22"/>
                <w:szCs w:val="22"/>
              </w:rPr>
              <w:t xml:space="preserve"> Precizaţi dacă, faţă de exerciţiul financiar anterior, datele financiare au înregistrat modificări care </w:t>
            </w:r>
            <w:r w:rsidRPr="00E141B4">
              <w:rPr>
                <w:rFonts w:asciiTheme="minorHAnsi" w:hAnsiTheme="minorHAnsi" w:cstheme="minorHAnsi"/>
                <w:color w:val="FF0000"/>
                <w:sz w:val="22"/>
                <w:szCs w:val="22"/>
              </w:rPr>
              <w:t xml:space="preserve"> </w:t>
            </w:r>
            <w:r w:rsidRPr="00E141B4">
              <w:rPr>
                <w:rFonts w:asciiTheme="minorHAnsi" w:hAnsiTheme="minorHAnsi" w:cstheme="minorHAnsi"/>
                <w:sz w:val="22"/>
                <w:szCs w:val="22"/>
              </w:rPr>
              <w:t>determină încadrarea întreprinderii într-o altă categorie (respectiv microîntreprindere, întreprindere mică, mijlocie sau mare).</w:t>
            </w:r>
          </w:p>
        </w:tc>
        <w:tc>
          <w:tcPr>
            <w:tcW w:w="4800" w:type="dxa"/>
            <w:gridSpan w:val="2"/>
          </w:tcPr>
          <w:p w:rsidR="0054429E" w:rsidRPr="00E141B4" w:rsidRDefault="0054429E" w:rsidP="00327496">
            <w:pPr>
              <w:autoSpaceDE w:val="0"/>
              <w:autoSpaceDN w:val="0"/>
              <w:adjustRightInd w:val="0"/>
              <w:rPr>
                <w:rFonts w:asciiTheme="minorHAnsi" w:hAnsiTheme="minorHAnsi" w:cstheme="minorHAnsi"/>
                <w:b/>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Nu</w:t>
            </w:r>
          </w:p>
          <w:p w:rsidR="0054429E" w:rsidRPr="00E141B4" w:rsidRDefault="0054429E" w:rsidP="00327496">
            <w:pPr>
              <w:autoSpaceDE w:val="0"/>
              <w:autoSpaceDN w:val="0"/>
              <w:adjustRightInd w:val="0"/>
              <w:ind w:left="601" w:hanging="601"/>
              <w:rPr>
                <w:rFonts w:asciiTheme="minorHAnsi" w:hAnsiTheme="minorHAnsi" w:cstheme="minorHAnsi"/>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Da</w:t>
            </w:r>
            <w:r w:rsidRPr="00E141B4">
              <w:rPr>
                <w:rFonts w:asciiTheme="minorHAnsi" w:hAnsiTheme="minorHAnsi" w:cstheme="minorHAnsi"/>
                <w:sz w:val="22"/>
                <w:szCs w:val="22"/>
              </w:rPr>
              <w:t xml:space="preserve"> (în acest caz se va completa şi se va ataşa o declaraţie referitoare la exerciţiul financiar anterior)</w:t>
            </w:r>
          </w:p>
          <w:p w:rsidR="0054429E" w:rsidRPr="00E141B4" w:rsidRDefault="0054429E" w:rsidP="00327496">
            <w:pPr>
              <w:autoSpaceDE w:val="0"/>
              <w:autoSpaceDN w:val="0"/>
              <w:adjustRightInd w:val="0"/>
              <w:rPr>
                <w:rFonts w:asciiTheme="minorHAnsi" w:hAnsiTheme="minorHAnsi" w:cstheme="minorHAnsi"/>
                <w:sz w:val="22"/>
                <w:szCs w:val="22"/>
              </w:rPr>
            </w:pPr>
          </w:p>
        </w:tc>
      </w:tr>
    </w:tbl>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Semnătura _________________________________________________________________</w:t>
      </w: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                  (numele şi funcţia semnatarului, autorizat să reprezinte întreprinderea) </w:t>
      </w:r>
    </w:p>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Declar pe propria răspundere că datele din această declaraţie şi din anexe sunt conforme cu realitatea.</w:t>
      </w:r>
    </w:p>
    <w:p w:rsidR="0054429E" w:rsidRPr="00E141B4" w:rsidRDefault="0054429E" w:rsidP="0054429E">
      <w:pPr>
        <w:rPr>
          <w:rFonts w:asciiTheme="minorHAnsi" w:hAnsiTheme="minorHAnsi" w:cstheme="minorHAnsi"/>
          <w:sz w:val="22"/>
          <w:szCs w:val="22"/>
        </w:rPr>
      </w:pP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p>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Data întocmirii:……………………........…….</w:t>
      </w: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Semnătura ...................................................... </w:t>
      </w:r>
    </w:p>
    <w:p w:rsidR="0054429E" w:rsidRPr="00E141B4" w:rsidRDefault="0054429E" w:rsidP="0054429E">
      <w:pPr>
        <w:jc w:val="center"/>
        <w:rPr>
          <w:rFonts w:asciiTheme="minorHAnsi" w:hAnsiTheme="minorHAnsi" w:cstheme="minorHAnsi"/>
          <w:b/>
          <w:sz w:val="22"/>
          <w:szCs w:val="22"/>
        </w:rPr>
      </w:pPr>
      <w:r w:rsidRPr="00E141B4">
        <w:rPr>
          <w:rFonts w:asciiTheme="minorHAnsi" w:hAnsiTheme="minorHAnsi" w:cstheme="minorHAnsi"/>
          <w:sz w:val="22"/>
          <w:szCs w:val="22"/>
        </w:rPr>
        <w:br w:type="page"/>
      </w:r>
      <w:r w:rsidRPr="00E141B4">
        <w:rPr>
          <w:rFonts w:asciiTheme="minorHAnsi" w:hAnsiTheme="minorHAnsi" w:cstheme="minorHAnsi"/>
          <w:b/>
          <w:sz w:val="22"/>
          <w:szCs w:val="22"/>
        </w:rPr>
        <w:lastRenderedPageBreak/>
        <w:t>CALCULUL</w:t>
      </w:r>
    </w:p>
    <w:p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pentru întreprinderile partenere sau legate</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Secţiunile care trebuie incluse</w:t>
      </w:r>
      <w:r w:rsidRPr="00E141B4">
        <w:rPr>
          <w:rFonts w:asciiTheme="minorHAnsi" w:hAnsiTheme="minorHAnsi" w:cstheme="minorHAnsi"/>
          <w:color w:val="000000"/>
          <w:sz w:val="22"/>
          <w:szCs w:val="22"/>
        </w:rPr>
        <w:t>, după caz:</w:t>
      </w:r>
    </w:p>
    <w:p w:rsidR="0054429E" w:rsidRPr="00E141B4" w:rsidRDefault="0054429E" w:rsidP="0054429E">
      <w:pPr>
        <w:autoSpaceDE w:val="0"/>
        <w:autoSpaceDN w:val="0"/>
        <w:adjustRightInd w:val="0"/>
        <w:ind w:left="360" w:hanging="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A, dacă întreprinderea solicitantă are cel puţin o întreprindere parteneră (precum şi orice fişe adiţionale);</w:t>
      </w:r>
    </w:p>
    <w:p w:rsidR="0054429E" w:rsidRPr="00E141B4" w:rsidRDefault="0054429E" w:rsidP="0054429E">
      <w:pPr>
        <w:autoSpaceDE w:val="0"/>
        <w:autoSpaceDN w:val="0"/>
        <w:adjustRightInd w:val="0"/>
        <w:ind w:left="360" w:hanging="36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B dacă întreprinderea solicitantă este legată cu cel puţin o întreprindere (precum şi orice fişe adiţionale).</w:t>
      </w:r>
    </w:p>
    <w:p w:rsidR="0054429E" w:rsidRPr="00E141B4" w:rsidRDefault="0054429E" w:rsidP="0054429E">
      <w:pPr>
        <w:autoSpaceDE w:val="0"/>
        <w:autoSpaceDN w:val="0"/>
        <w:adjustRightInd w:val="0"/>
        <w:rPr>
          <w:rFonts w:asciiTheme="minorHAnsi" w:hAnsiTheme="minorHAnsi" w:cstheme="minorHAnsi"/>
          <w:b/>
          <w:bCs/>
          <w:color w:val="000000"/>
          <w:sz w:val="22"/>
          <w:szCs w:val="22"/>
        </w:rPr>
      </w:pPr>
    </w:p>
    <w:p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54429E" w:rsidRPr="00E141B4"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sz w:val="22"/>
                <w:szCs w:val="22"/>
                <w:vertAlign w:val="superscript"/>
              </w:rPr>
            </w:pPr>
            <w:bookmarkStart w:id="13" w:name="_Toc145430368"/>
            <w:bookmarkStart w:id="14" w:name="_Toc145514118"/>
            <w:r w:rsidRPr="00E141B4">
              <w:rPr>
                <w:rFonts w:asciiTheme="minorHAnsi" w:hAnsiTheme="minorHAnsi" w:cstheme="minorHAnsi"/>
                <w:b/>
                <w:sz w:val="22"/>
                <w:szCs w:val="22"/>
              </w:rPr>
              <w:t>Perioada de referinţă</w:t>
            </w:r>
            <w:bookmarkEnd w:id="13"/>
            <w:bookmarkEnd w:id="14"/>
            <w:r w:rsidRPr="00E141B4">
              <w:rPr>
                <w:rFonts w:asciiTheme="minorHAnsi" w:hAnsiTheme="minorHAnsi" w:cstheme="minorHAnsi"/>
                <w:b/>
                <w:sz w:val="22"/>
                <w:szCs w:val="22"/>
              </w:rPr>
              <w:t xml:space="preserve"> </w:t>
            </w:r>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mii lei/ 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Total active </w:t>
            </w:r>
          </w:p>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color w:val="000000"/>
                <w:sz w:val="22"/>
                <w:szCs w:val="22"/>
              </w:rPr>
              <w:t>1. Datele</w:t>
            </w:r>
            <w:r w:rsidRPr="00E141B4">
              <w:rPr>
                <w:rStyle w:val="FootnoteReference"/>
                <w:rFonts w:asciiTheme="minorHAnsi" w:hAnsiTheme="minorHAnsi" w:cstheme="minorHAnsi"/>
                <w:color w:val="000000"/>
                <w:sz w:val="22"/>
                <w:szCs w:val="22"/>
              </w:rPr>
              <w:footnoteReference w:id="3"/>
            </w:r>
            <w:r w:rsidRPr="00E141B4">
              <w:rPr>
                <w:rFonts w:asciiTheme="minorHAnsi" w:hAnsiTheme="minorHAnsi" w:cstheme="minorHAnsi"/>
                <w:color w:val="000000"/>
                <w:sz w:val="22"/>
                <w:szCs w:val="22"/>
              </w:rPr>
              <w:t xml:space="preserve"> întreprinderii solicitante sau din situaţiile financiare anuale consolidate (se vor introduce datele din tabelul B1 din secţiunea B</w:t>
            </w:r>
            <w:r w:rsidRPr="00E141B4">
              <w:rPr>
                <w:rStyle w:val="FootnoteReference"/>
                <w:rFonts w:asciiTheme="minorHAnsi" w:hAnsiTheme="minorHAnsi" w:cstheme="minorHAnsi"/>
                <w:color w:val="000000"/>
                <w:sz w:val="22"/>
                <w:szCs w:val="22"/>
              </w:rPr>
              <w:footnoteReference w:id="4"/>
            </w:r>
            <w:r w:rsidRPr="00E141B4">
              <w:rPr>
                <w:rFonts w:asciiTheme="minorHAnsi" w:hAnsiTheme="minorHAnsi" w:cstheme="minorHAnsi"/>
                <w:color w:val="000000"/>
                <w:sz w:val="22"/>
                <w:szCs w:val="22"/>
                <w:vertAlign w:val="superscript"/>
              </w:rPr>
              <w:t xml:space="preserve"> </w:t>
            </w:r>
            <w:r w:rsidRPr="00E141B4">
              <w:rPr>
                <w:rFonts w:asciiTheme="minorHAnsi" w:hAnsiTheme="minorHAnsi" w:cstheme="minorHAnsi"/>
                <w:b/>
                <w:bCs/>
                <w:color w:val="000000"/>
                <w:sz w:val="22"/>
                <w:szCs w:val="22"/>
              </w:rPr>
              <w:t>)</w:t>
            </w: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2. Datele cumulate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3. Datele cumulate ale tuturor întreprinderilor legate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sz w:val="22"/>
                <w:szCs w:val="22"/>
              </w:rPr>
            </w:pPr>
            <w:bookmarkStart w:id="15" w:name="_Toc145430369"/>
            <w:bookmarkStart w:id="16" w:name="_Toc145514119"/>
            <w:r w:rsidRPr="00E141B4">
              <w:rPr>
                <w:rFonts w:asciiTheme="minorHAnsi" w:hAnsiTheme="minorHAnsi" w:cstheme="minorHAnsi"/>
                <w:b/>
                <w:sz w:val="22"/>
                <w:szCs w:val="22"/>
              </w:rPr>
              <w:t>TOTAL</w:t>
            </w:r>
            <w:bookmarkEnd w:id="15"/>
            <w:bookmarkEnd w:id="16"/>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sz w:val="22"/>
                <w:szCs w:val="22"/>
              </w:rPr>
            </w:pPr>
          </w:p>
        </w:tc>
        <w:tc>
          <w:tcPr>
            <w:tcW w:w="19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sz w:val="22"/>
                <w:szCs w:val="22"/>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sz w:val="22"/>
                <w:szCs w:val="22"/>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incluse în secţiunea </w:t>
      </w:r>
      <w:r w:rsidRPr="00E141B4">
        <w:rPr>
          <w:rFonts w:asciiTheme="minorHAnsi" w:hAnsiTheme="minorHAnsi" w:cstheme="minorHAnsi"/>
          <w:b/>
          <w:color w:val="000000"/>
          <w:sz w:val="22"/>
          <w:szCs w:val="22"/>
        </w:rPr>
        <w:t>"Total"</w:t>
      </w:r>
      <w:r w:rsidRPr="00E141B4">
        <w:rPr>
          <w:rFonts w:asciiTheme="minorHAnsi" w:hAnsiTheme="minorHAnsi" w:cstheme="minorHAnsi"/>
          <w:color w:val="000000"/>
          <w:sz w:val="22"/>
          <w:szCs w:val="22"/>
        </w:rPr>
        <w:t xml:space="preserve"> din tabel trebuie introduse în tabelul </w:t>
      </w:r>
      <w:r w:rsidRPr="00E141B4">
        <w:rPr>
          <w:rFonts w:asciiTheme="minorHAnsi" w:hAnsiTheme="minorHAnsi" w:cstheme="minorHAnsi"/>
          <w:b/>
          <w:i/>
          <w:color w:val="000000"/>
          <w:sz w:val="22"/>
          <w:szCs w:val="22"/>
        </w:rPr>
        <w:t>"Date utilizate pentru a se stabili categoria întreprinderii"</w:t>
      </w:r>
      <w:r w:rsidRPr="00E141B4">
        <w:rPr>
          <w:rFonts w:asciiTheme="minorHAnsi" w:hAnsiTheme="minorHAnsi" w:cstheme="minorHAnsi"/>
          <w:color w:val="000000"/>
          <w:sz w:val="22"/>
          <w:szCs w:val="22"/>
        </w:rPr>
        <w:t xml:space="preserve"> de la secțiunea III de mai sus</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i/>
          <w:iCs/>
          <w:sz w:val="22"/>
          <w:szCs w:val="22"/>
          <w:lang w:val="fr-FR"/>
        </w:rPr>
      </w:pPr>
      <w:r w:rsidRPr="00E141B4">
        <w:rPr>
          <w:rFonts w:asciiTheme="minorHAnsi" w:hAnsiTheme="minorHAnsi" w:cstheme="minorHAnsi"/>
          <w:i/>
          <w:iCs/>
          <w:sz w:val="22"/>
          <w:szCs w:val="22"/>
          <w:lang w:val="fr-FR"/>
        </w:rPr>
        <w:t xml:space="preserve">                             </w:t>
      </w:r>
    </w:p>
    <w:p w:rsidR="0054429E" w:rsidRPr="00E141B4" w:rsidRDefault="0054429E" w:rsidP="0054429E">
      <w:pPr>
        <w:autoSpaceDE w:val="0"/>
        <w:autoSpaceDN w:val="0"/>
        <w:adjustRightInd w:val="0"/>
        <w:rPr>
          <w:rFonts w:asciiTheme="minorHAnsi" w:hAnsiTheme="minorHAnsi" w:cstheme="minorHAnsi"/>
          <w:i/>
          <w:iCs/>
          <w:sz w:val="22"/>
          <w:szCs w:val="22"/>
          <w:lang w:val="fr-FR"/>
        </w:rPr>
      </w:pPr>
    </w:p>
    <w:p w:rsidR="0054429E" w:rsidRPr="00E141B4" w:rsidRDefault="0054429E" w:rsidP="0054429E">
      <w:pPr>
        <w:rPr>
          <w:rFonts w:asciiTheme="minorHAnsi" w:hAnsiTheme="minorHAnsi" w:cstheme="minorHAnsi"/>
          <w:color w:val="000000"/>
          <w:sz w:val="22"/>
          <w:szCs w:val="22"/>
        </w:rPr>
      </w:pPr>
      <w:r w:rsidRPr="00E141B4">
        <w:rPr>
          <w:rFonts w:asciiTheme="minorHAnsi" w:hAnsiTheme="minorHAnsi" w:cstheme="minorHAnsi"/>
          <w:color w:val="000000"/>
          <w:sz w:val="22"/>
          <w:szCs w:val="22"/>
        </w:rPr>
        <w:t>Secţiunea A</w:t>
      </w:r>
    </w:p>
    <w:p w:rsidR="0054429E" w:rsidRPr="00E141B4" w:rsidRDefault="0054429E" w:rsidP="0054429E">
      <w:pPr>
        <w:rPr>
          <w:rFonts w:asciiTheme="minorHAnsi" w:hAnsiTheme="minorHAnsi" w:cstheme="minorHAnsi"/>
          <w:color w:val="000000"/>
          <w:sz w:val="22"/>
          <w:szCs w:val="22"/>
        </w:rPr>
      </w:pPr>
    </w:p>
    <w:p w:rsidR="0054429E" w:rsidRPr="00E141B4" w:rsidRDefault="0054429E" w:rsidP="0054429E">
      <w:pPr>
        <w:rPr>
          <w:rFonts w:asciiTheme="minorHAnsi" w:hAnsiTheme="minorHAnsi" w:cstheme="minorHAnsi"/>
          <w:b/>
          <w:color w:val="000000"/>
          <w:sz w:val="22"/>
          <w:szCs w:val="22"/>
        </w:rPr>
      </w:pPr>
      <w:r w:rsidRPr="00E141B4">
        <w:rPr>
          <w:rFonts w:asciiTheme="minorHAnsi" w:hAnsiTheme="minorHAnsi" w:cstheme="minorHAnsi"/>
          <w:b/>
          <w:color w:val="000000"/>
          <w:sz w:val="22"/>
          <w:szCs w:val="22"/>
        </w:rPr>
        <w:t>ÎNTREPRINDERI PARTENERE</w:t>
      </w:r>
    </w:p>
    <w:p w:rsidR="0054429E" w:rsidRPr="00E141B4" w:rsidRDefault="0054429E" w:rsidP="0054429E">
      <w:pPr>
        <w:jc w:val="both"/>
        <w:rPr>
          <w:rFonts w:asciiTheme="minorHAnsi" w:hAnsiTheme="minorHAnsi" w:cstheme="minorHAnsi"/>
          <w:b/>
          <w:color w:val="000000"/>
          <w:sz w:val="22"/>
          <w:szCs w:val="22"/>
        </w:rPr>
      </w:pPr>
    </w:p>
    <w:p w:rsidR="0054429E" w:rsidRPr="00E141B4" w:rsidRDefault="0054429E" w:rsidP="0054429E">
      <w:pPr>
        <w:pStyle w:val="BodyText"/>
        <w:ind w:firstLine="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54429E" w:rsidRPr="00E141B4" w:rsidRDefault="0054429E" w:rsidP="0054429E">
      <w:pPr>
        <w:numPr>
          <w:ilvl w:val="0"/>
          <w:numId w:val="1"/>
        </w:num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Date de identificare şi date financiare preliminare</w:t>
      </w:r>
    </w:p>
    <w:p w:rsidR="0054429E" w:rsidRPr="00E141B4" w:rsidRDefault="0054429E" w:rsidP="0054429E">
      <w:pPr>
        <w:ind w:left="720"/>
        <w:rPr>
          <w:rFonts w:asciiTheme="minorHAnsi" w:hAnsiTheme="minorHAnsi" w:cstheme="minorHAnsi"/>
          <w:b/>
          <w:bCs/>
          <w:color w:val="000000"/>
          <w:sz w:val="22"/>
          <w:szCs w:val="22"/>
        </w:rPr>
      </w:pPr>
    </w:p>
    <w:p w:rsidR="00E141B4" w:rsidRDefault="00E141B4" w:rsidP="0054429E">
      <w:pPr>
        <w:rPr>
          <w:rFonts w:asciiTheme="minorHAnsi" w:hAnsiTheme="minorHAnsi" w:cstheme="minorHAnsi"/>
          <w:b/>
          <w:sz w:val="22"/>
          <w:szCs w:val="22"/>
        </w:rPr>
      </w:pPr>
    </w:p>
    <w:p w:rsidR="00E141B4" w:rsidRDefault="00E141B4" w:rsidP="0054429E">
      <w:pPr>
        <w:rPr>
          <w:rFonts w:asciiTheme="minorHAnsi" w:hAnsiTheme="minorHAnsi" w:cstheme="minorHAnsi"/>
          <w:b/>
          <w:sz w:val="22"/>
          <w:szCs w:val="22"/>
        </w:rPr>
      </w:pPr>
    </w:p>
    <w:p w:rsidR="00E141B4" w:rsidRDefault="00E141B4" w:rsidP="0054429E">
      <w:pPr>
        <w:rPr>
          <w:rFonts w:asciiTheme="minorHAnsi" w:hAnsiTheme="minorHAnsi" w:cstheme="minorHAnsi"/>
          <w:b/>
          <w:sz w:val="22"/>
          <w:szCs w:val="22"/>
        </w:rPr>
      </w:pPr>
    </w:p>
    <w:p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Tabelul A.1</w:t>
      </w:r>
    </w:p>
    <w:p w:rsidR="0054429E" w:rsidRPr="00E141B4" w:rsidRDefault="0054429E" w:rsidP="0054429E">
      <w:pPr>
        <w:rPr>
          <w:rFonts w:asciiTheme="minorHAnsi" w:hAnsiTheme="minorHAnsi" w:cstheme="minorHAns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460"/>
        <w:gridCol w:w="1464"/>
        <w:gridCol w:w="1497"/>
        <w:gridCol w:w="1257"/>
        <w:gridCol w:w="1432"/>
        <w:gridCol w:w="1432"/>
      </w:tblGrid>
      <w:tr w:rsidR="0054429E" w:rsidRPr="00E141B4"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mii lei/mii €)</w:t>
            </w: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E141B4" w:rsidRDefault="0054429E" w:rsidP="00327496">
            <w:pPr>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E141B4" w:rsidRDefault="0054429E" w:rsidP="00327496">
            <w:pPr>
              <w:rPr>
                <w:rFonts w:asciiTheme="minorHAnsi" w:hAnsiTheme="minorHAnsi" w:cstheme="minorHAnsi"/>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E141B4" w:rsidRDefault="0054429E" w:rsidP="00327496">
            <w:pPr>
              <w:rPr>
                <w:rFonts w:asciiTheme="minorHAnsi" w:hAnsiTheme="minorHAnsi" w:cstheme="minorHAnsi"/>
                <w:b/>
                <w:bCs/>
                <w:sz w:val="22"/>
                <w:szCs w:val="22"/>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3.</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4.</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5.</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6.</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7.</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8.</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r>
      <w:tr w:rsidR="0054429E" w:rsidRPr="00E141B4"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pStyle w:val="Heading4"/>
              <w:rPr>
                <w:rFonts w:asciiTheme="minorHAnsi" w:hAnsiTheme="minorHAnsi" w:cstheme="minorHAnsi"/>
                <w:color w:val="000000"/>
                <w:sz w:val="22"/>
                <w:szCs w:val="22"/>
              </w:rPr>
            </w:pPr>
            <w:r w:rsidRPr="00E141B4">
              <w:rPr>
                <w:rFonts w:asciiTheme="minorHAnsi" w:hAnsiTheme="minorHAnsi" w:cstheme="minorHAnsi"/>
                <w:color w:val="000000"/>
                <w:sz w:val="22"/>
                <w:szCs w:val="22"/>
              </w:rPr>
              <w:t>Total</w:t>
            </w: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sz w:val="22"/>
                <w:szCs w:val="22"/>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u w:val="single"/>
        </w:rPr>
      </w:pPr>
    </w:p>
    <w:p w:rsidR="0054429E" w:rsidRPr="00E141B4" w:rsidRDefault="0054429E" w:rsidP="0054429E">
      <w:pPr>
        <w:autoSpaceDE w:val="0"/>
        <w:autoSpaceDN w:val="0"/>
        <w:adjustRightInd w:val="0"/>
        <w:rPr>
          <w:rFonts w:asciiTheme="minorHAnsi" w:hAnsiTheme="minorHAnsi" w:cstheme="minorHAnsi"/>
          <w:color w:val="000000"/>
          <w:sz w:val="22"/>
          <w:szCs w:val="22"/>
          <w:u w:val="single"/>
        </w:rPr>
      </w:pPr>
      <w:r w:rsidRPr="00E141B4">
        <w:rPr>
          <w:rFonts w:asciiTheme="minorHAnsi" w:hAnsiTheme="minorHAnsi" w:cstheme="minorHAnsi"/>
          <w:color w:val="000000"/>
          <w:sz w:val="22"/>
          <w:szCs w:val="22"/>
          <w:u w:val="single"/>
        </w:rPr>
        <w:t>NOTĂ:</w:t>
      </w:r>
    </w:p>
    <w:p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sunt rezultatul unui calcul proporţional efectuat pe baza "fişei de parteneriat", pentru fiecare întreprindere cu care întreprinderea solicitantă este direct sau indirect parteneră.</w:t>
      </w:r>
    </w:p>
    <w:p w:rsidR="0054429E" w:rsidRPr="00E141B4" w:rsidRDefault="0054429E" w:rsidP="0054429E">
      <w:pPr>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introduse în secţiunea "Total" vor fi introduse la pct. 2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(referitor la întreprinderile partenere).</w:t>
      </w:r>
    </w:p>
    <w:p w:rsidR="0054429E" w:rsidRPr="00E141B4" w:rsidRDefault="0054429E" w:rsidP="0054429E">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54429E" w:rsidRPr="00E141B4" w:rsidRDefault="0054429E"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lastRenderedPageBreak/>
        <w:t>FIŞA DE PARTENERIAT</w:t>
      </w:r>
    </w:p>
    <w:p w:rsidR="0054429E" w:rsidRPr="00E141B4" w:rsidRDefault="0054429E" w:rsidP="0054429E">
      <w:pPr>
        <w:autoSpaceDE w:val="0"/>
        <w:autoSpaceDN w:val="0"/>
        <w:adjustRightInd w:val="0"/>
        <w:rPr>
          <w:rFonts w:asciiTheme="minorHAnsi" w:hAnsiTheme="minorHAnsi" w:cstheme="minorHAnsi"/>
          <w:iCs/>
          <w:sz w:val="22"/>
          <w:szCs w:val="22"/>
          <w:lang w:val="en-US"/>
        </w:rPr>
      </w:pPr>
    </w:p>
    <w:p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de </w:t>
      </w:r>
      <w:proofErr w:type="spellStart"/>
      <w:r w:rsidRPr="00E141B4">
        <w:rPr>
          <w:rFonts w:asciiTheme="minorHAnsi" w:hAnsiTheme="minorHAnsi" w:cstheme="minorHAnsi"/>
          <w:iCs/>
          <w:sz w:val="22"/>
          <w:szCs w:val="22"/>
          <w:lang w:val="en-US"/>
        </w:rPr>
        <w:t>identificare</w:t>
      </w:r>
      <w:proofErr w:type="spellEnd"/>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întreprinderii</w:t>
      </w:r>
      <w:proofErr w:type="spellEnd"/>
    </w:p>
    <w:p w:rsidR="0054429E" w:rsidRPr="00E141B4" w:rsidRDefault="0054429E" w:rsidP="0054429E">
      <w:pPr>
        <w:autoSpaceDE w:val="0"/>
        <w:autoSpaceDN w:val="0"/>
        <w:adjustRightInd w:val="0"/>
        <w:ind w:left="360"/>
        <w:rPr>
          <w:rFonts w:asciiTheme="minorHAnsi" w:hAnsiTheme="minorHAnsi" w:cstheme="minorHAnsi"/>
          <w:iCs/>
          <w:sz w:val="22"/>
          <w:szCs w:val="22"/>
          <w:lang w:val="en-US"/>
        </w:rPr>
      </w:pPr>
    </w:p>
    <w:p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w:t>
      </w:r>
    </w:p>
    <w:p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w:t>
      </w:r>
    </w:p>
    <w:p w:rsidR="0054429E" w:rsidRPr="00E141B4" w:rsidRDefault="0054429E" w:rsidP="0054429E">
      <w:pPr>
        <w:pStyle w:val="BodyText"/>
        <w:rPr>
          <w:rFonts w:asciiTheme="minorHAnsi" w:hAnsiTheme="minorHAnsi" w:cstheme="minorHAnsi"/>
          <w:sz w:val="22"/>
          <w:szCs w:val="22"/>
        </w:rPr>
      </w:pPr>
    </w:p>
    <w:p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sz w:val="22"/>
          <w:szCs w:val="22"/>
        </w:rPr>
      </w:pPr>
    </w:p>
    <w:p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_____________________________________________________________________</w:t>
      </w:r>
    </w:p>
    <w:p w:rsidR="0054429E" w:rsidRPr="00E141B4" w:rsidRDefault="0054429E" w:rsidP="0054429E">
      <w:pPr>
        <w:autoSpaceDE w:val="0"/>
        <w:autoSpaceDN w:val="0"/>
        <w:adjustRightInd w:val="0"/>
        <w:jc w:val="center"/>
        <w:rPr>
          <w:rFonts w:asciiTheme="minorHAnsi" w:hAnsiTheme="minorHAnsi" w:cstheme="minorHAnsi"/>
          <w:sz w:val="22"/>
          <w:szCs w:val="22"/>
          <w:vertAlign w:val="superscript"/>
        </w:rPr>
      </w:pPr>
      <w:r w:rsidRPr="00E141B4">
        <w:rPr>
          <w:rFonts w:asciiTheme="minorHAnsi" w:hAnsiTheme="minorHAnsi" w:cstheme="minorHAnsi"/>
          <w:sz w:val="22"/>
          <w:szCs w:val="22"/>
          <w:vertAlign w:val="superscript"/>
        </w:rPr>
        <w:t>(preşedintelui consiliului de administraţie, directorului general sau echivalent)</w:t>
      </w:r>
    </w:p>
    <w:p w:rsidR="0054429E" w:rsidRPr="00E141B4" w:rsidRDefault="0054429E" w:rsidP="0054429E">
      <w:pPr>
        <w:autoSpaceDE w:val="0"/>
        <w:autoSpaceDN w:val="0"/>
        <w:adjustRightInd w:val="0"/>
        <w:jc w:val="center"/>
        <w:rPr>
          <w:rFonts w:asciiTheme="minorHAnsi" w:hAnsiTheme="minorHAnsi" w:cstheme="minorHAnsi"/>
          <w:sz w:val="22"/>
          <w:szCs w:val="22"/>
        </w:rPr>
      </w:pPr>
    </w:p>
    <w:p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w:t>
      </w:r>
      <w:proofErr w:type="spellStart"/>
      <w:r w:rsidRPr="00E141B4">
        <w:rPr>
          <w:rFonts w:asciiTheme="minorHAnsi" w:hAnsiTheme="minorHAnsi" w:cstheme="minorHAnsi"/>
          <w:iCs/>
          <w:sz w:val="22"/>
          <w:szCs w:val="22"/>
          <w:lang w:val="en-US"/>
        </w:rPr>
        <w:t>referitoare</w:t>
      </w:r>
      <w:proofErr w:type="spellEnd"/>
      <w:r w:rsidRPr="00E141B4">
        <w:rPr>
          <w:rFonts w:asciiTheme="minorHAnsi" w:hAnsiTheme="minorHAnsi" w:cstheme="minorHAnsi"/>
          <w:iCs/>
          <w:sz w:val="22"/>
          <w:szCs w:val="22"/>
          <w:lang w:val="en-US"/>
        </w:rPr>
        <w:t xml:space="preserve"> la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p>
    <w:p w:rsidR="0054429E" w:rsidRPr="00E141B4" w:rsidRDefault="0054429E" w:rsidP="0054429E">
      <w:pPr>
        <w:autoSpaceDE w:val="0"/>
        <w:autoSpaceDN w:val="0"/>
        <w:adjustRightInd w:val="0"/>
        <w:ind w:left="72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391"/>
        <w:gridCol w:w="2390"/>
        <w:gridCol w:w="2390"/>
      </w:tblGrid>
      <w:tr w:rsidR="0054429E" w:rsidRPr="00E141B4"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Perioada de </w:t>
            </w:r>
            <w:r w:rsidRPr="00E141B4">
              <w:rPr>
                <w:rFonts w:asciiTheme="minorHAnsi" w:hAnsiTheme="minorHAnsi" w:cstheme="minorHAnsi"/>
                <w:b/>
                <w:bCs/>
                <w:sz w:val="22"/>
                <w:szCs w:val="22"/>
              </w:rPr>
              <w:t xml:space="preserve">referinţă </w:t>
            </w:r>
          </w:p>
        </w:tc>
      </w:tr>
      <w:tr w:rsidR="0054429E" w:rsidRPr="00E141B4" w:rsidTr="00327496">
        <w:tc>
          <w:tcPr>
            <w:tcW w:w="2399"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Numărul mediu anual de salariaţi </w:t>
            </w:r>
            <w:r w:rsidRPr="00E141B4">
              <w:rPr>
                <w:rStyle w:val="FootnoteReference"/>
                <w:rFonts w:asciiTheme="minorHAnsi" w:hAnsiTheme="minorHAnsi" w:cstheme="minorHAnsi"/>
                <w:b/>
                <w:bCs/>
                <w:color w:val="000000"/>
                <w:sz w:val="22"/>
                <w:szCs w:val="22"/>
              </w:rPr>
              <w:footnoteReference w:id="5"/>
            </w: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w:t>
            </w:r>
          </w:p>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anuală netă </w:t>
            </w:r>
          </w:p>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vertAlign w:val="superscript"/>
              </w:rPr>
            </w:pPr>
            <w:r w:rsidRPr="00E141B4">
              <w:rPr>
                <w:rFonts w:asciiTheme="minorHAnsi" w:hAnsiTheme="minorHAnsi" w:cstheme="minorHAnsi"/>
                <w:b/>
                <w:bCs/>
                <w:sz w:val="22"/>
                <w:szCs w:val="22"/>
              </w:rPr>
              <w:t>Active totale</w:t>
            </w:r>
          </w:p>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rsidR="0054429E" w:rsidRPr="00E141B4" w:rsidRDefault="0054429E" w:rsidP="0054429E">
      <w:pPr>
        <w:rPr>
          <w:rFonts w:asciiTheme="minorHAnsi" w:hAnsiTheme="minorHAnsi" w:cstheme="minorHAnsi"/>
          <w:i/>
          <w:iCs/>
          <w:sz w:val="22"/>
          <w:szCs w:val="22"/>
          <w:lang w:val="en-US"/>
        </w:rPr>
      </w:pPr>
    </w:p>
    <w:p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t>NOTĂ:</w:t>
      </w:r>
    </w:p>
    <w:p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roofErr w:type="spellStart"/>
      <w:r w:rsidRPr="00E141B4">
        <w:rPr>
          <w:rFonts w:asciiTheme="minorHAnsi" w:hAnsiTheme="minorHAnsi" w:cstheme="minorHAnsi"/>
          <w:iCs/>
          <w:sz w:val="22"/>
          <w:szCs w:val="22"/>
          <w:lang w:val="fr-FR"/>
        </w:rPr>
        <w:t>Aceste</w:t>
      </w:r>
      <w:proofErr w:type="spellEnd"/>
      <w:r w:rsidRPr="00E141B4">
        <w:rPr>
          <w:rFonts w:asciiTheme="minorHAnsi" w:hAnsiTheme="minorHAnsi" w:cstheme="minorHAnsi"/>
          <w:iCs/>
          <w:sz w:val="22"/>
          <w:szCs w:val="22"/>
          <w:lang w:val="fr-FR"/>
        </w:rPr>
        <w:t xml:space="preserve"> date </w:t>
      </w:r>
      <w:proofErr w:type="spellStart"/>
      <w:r w:rsidRPr="00E141B4">
        <w:rPr>
          <w:rFonts w:asciiTheme="minorHAnsi" w:hAnsiTheme="minorHAnsi" w:cstheme="minorHAnsi"/>
          <w:iCs/>
          <w:sz w:val="22"/>
          <w:szCs w:val="22"/>
          <w:lang w:val="fr-FR"/>
        </w:rPr>
        <w:t>rezultă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alte</w:t>
      </w:r>
      <w:proofErr w:type="spellEnd"/>
      <w:r w:rsidRPr="00E141B4">
        <w:rPr>
          <w:rFonts w:asciiTheme="minorHAnsi" w:hAnsiTheme="minorHAnsi" w:cstheme="minorHAnsi"/>
          <w:iCs/>
          <w:sz w:val="22"/>
          <w:szCs w:val="22"/>
          <w:lang w:val="fr-FR"/>
        </w:rPr>
        <w:t xml:space="preserve"> date ale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există</w:t>
      </w:r>
      <w:proofErr w:type="spellEnd"/>
      <w:r w:rsidRPr="00E141B4">
        <w:rPr>
          <w:rFonts w:asciiTheme="minorHAnsi" w:hAnsiTheme="minorHAnsi" w:cstheme="minorHAnsi"/>
          <w:iCs/>
          <w:sz w:val="22"/>
          <w:szCs w:val="22"/>
          <w:lang w:val="fr-FR"/>
        </w:rPr>
        <w:t xml:space="preserve">. La </w:t>
      </w:r>
      <w:proofErr w:type="spellStart"/>
      <w:r w:rsidRPr="00E141B4">
        <w:rPr>
          <w:rFonts w:asciiTheme="minorHAnsi" w:hAnsiTheme="minorHAnsi" w:cstheme="minorHAnsi"/>
          <w:iCs/>
          <w:sz w:val="22"/>
          <w:szCs w:val="22"/>
          <w:lang w:val="fr-FR"/>
        </w:rPr>
        <w:t>acestea</w:t>
      </w:r>
      <w:proofErr w:type="spellEnd"/>
      <w:r w:rsidRPr="00E141B4">
        <w:rPr>
          <w:rFonts w:asciiTheme="minorHAnsi" w:hAnsiTheme="minorHAnsi" w:cstheme="minorHAnsi"/>
          <w:iCs/>
          <w:sz w:val="22"/>
          <w:szCs w:val="22"/>
          <w:lang w:val="fr-FR"/>
        </w:rPr>
        <w:t xml:space="preserve"> se </w:t>
      </w:r>
      <w:proofErr w:type="spellStart"/>
      <w:r w:rsidRPr="00E141B4">
        <w:rPr>
          <w:rFonts w:asciiTheme="minorHAnsi" w:hAnsiTheme="minorHAnsi" w:cstheme="minorHAnsi"/>
          <w:iCs/>
          <w:sz w:val="22"/>
          <w:szCs w:val="22"/>
          <w:lang w:val="fr-FR"/>
        </w:rPr>
        <w:t>adaugă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w:t>
      </w:r>
      <w:proofErr w:type="spellEnd"/>
      <w:r w:rsidRPr="00E141B4">
        <w:rPr>
          <w:rFonts w:asciiTheme="minorHAnsi" w:hAnsiTheme="minorHAnsi" w:cstheme="minorHAnsi"/>
          <w:iCs/>
          <w:sz w:val="22"/>
          <w:szCs w:val="22"/>
          <w:lang w:val="fr-FR"/>
        </w:rPr>
        <w:t xml:space="preserve">-un </w:t>
      </w:r>
      <w:proofErr w:type="spellStart"/>
      <w:r w:rsidRPr="00E141B4">
        <w:rPr>
          <w:rFonts w:asciiTheme="minorHAnsi" w:hAnsiTheme="minorHAnsi" w:cstheme="minorHAnsi"/>
          <w:iCs/>
          <w:sz w:val="22"/>
          <w:szCs w:val="22"/>
          <w:lang w:val="fr-FR"/>
        </w:rPr>
        <w:t>procent</w:t>
      </w:r>
      <w:proofErr w:type="spellEnd"/>
      <w:r w:rsidRPr="00E141B4">
        <w:rPr>
          <w:rFonts w:asciiTheme="minorHAnsi" w:hAnsiTheme="minorHAnsi" w:cstheme="minorHAnsi"/>
          <w:iCs/>
          <w:sz w:val="22"/>
          <w:szCs w:val="22"/>
          <w:lang w:val="fr-FR"/>
        </w:rPr>
        <w:t xml:space="preserve"> de 100%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care </w:t>
      </w:r>
      <w:proofErr w:type="spellStart"/>
      <w:r w:rsidRPr="00E141B4">
        <w:rPr>
          <w:rFonts w:asciiTheme="minorHAnsi" w:hAnsiTheme="minorHAnsi" w:cstheme="minorHAnsi"/>
          <w:iCs/>
          <w:sz w:val="22"/>
          <w:szCs w:val="22"/>
          <w:lang w:val="fr-FR"/>
        </w:rPr>
        <w:t>sunt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deja</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este </w:t>
      </w:r>
      <w:proofErr w:type="spellStart"/>
      <w:r w:rsidRPr="00E141B4">
        <w:rPr>
          <w:rFonts w:asciiTheme="minorHAnsi" w:hAnsiTheme="minorHAnsi" w:cstheme="minorHAnsi"/>
          <w:iCs/>
          <w:sz w:val="22"/>
          <w:szCs w:val="22"/>
          <w:lang w:val="fr-FR"/>
        </w:rPr>
        <w:t>necesar</w:t>
      </w:r>
      <w:proofErr w:type="spellEnd"/>
      <w:r w:rsidRPr="00E141B4">
        <w:rPr>
          <w:rFonts w:asciiTheme="minorHAnsi" w:hAnsiTheme="minorHAnsi" w:cstheme="minorHAnsi"/>
          <w:iCs/>
          <w:sz w:val="22"/>
          <w:szCs w:val="22"/>
          <w:lang w:val="fr-FR"/>
        </w:rPr>
        <w:t xml:space="preserve">, se va </w:t>
      </w:r>
      <w:proofErr w:type="spellStart"/>
      <w:r w:rsidRPr="00E141B4">
        <w:rPr>
          <w:rFonts w:asciiTheme="minorHAnsi" w:hAnsiTheme="minorHAnsi" w:cstheme="minorHAnsi"/>
          <w:iCs/>
          <w:sz w:val="22"/>
          <w:szCs w:val="22"/>
          <w:lang w:val="fr-FR"/>
        </w:rPr>
        <w:t>adăuga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pentru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întreprinderile</w:t>
      </w:r>
      <w:proofErr w:type="spellEnd"/>
      <w:r w:rsidRPr="00E141B4">
        <w:rPr>
          <w:rFonts w:asciiTheme="minorHAnsi" w:hAnsiTheme="minorHAnsi" w:cstheme="minorHAnsi"/>
          <w:iCs/>
          <w:sz w:val="22"/>
          <w:szCs w:val="22"/>
          <w:lang w:val="fr-FR"/>
        </w:rPr>
        <w:t xml:space="preserve"> care nu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încă</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w:t>
      </w:r>
    </w:p>
    <w:p w:rsidR="0054429E" w:rsidRPr="00E141B4" w:rsidRDefault="0054429E" w:rsidP="0054429E">
      <w:pPr>
        <w:autoSpaceDE w:val="0"/>
        <w:autoSpaceDN w:val="0"/>
        <w:adjustRightInd w:val="0"/>
        <w:rPr>
          <w:rFonts w:asciiTheme="minorHAnsi" w:hAnsiTheme="minorHAnsi" w:cstheme="minorHAnsi"/>
          <w:iCs/>
          <w:sz w:val="22"/>
          <w:szCs w:val="22"/>
          <w:lang w:val="fr-FR"/>
        </w:rPr>
      </w:pPr>
    </w:p>
    <w:p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proofErr w:type="spellStart"/>
      <w:r w:rsidRPr="00E141B4">
        <w:rPr>
          <w:rFonts w:asciiTheme="minorHAnsi" w:hAnsiTheme="minorHAnsi" w:cstheme="minorHAnsi"/>
          <w:iCs/>
          <w:sz w:val="22"/>
          <w:szCs w:val="22"/>
          <w:lang w:val="en-US"/>
        </w:rPr>
        <w:t>Calculul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proporţional</w:t>
      </w:r>
      <w:proofErr w:type="spellEnd"/>
    </w:p>
    <w:p w:rsidR="0054429E" w:rsidRPr="00E141B4" w:rsidRDefault="0054429E" w:rsidP="0054429E">
      <w:pPr>
        <w:autoSpaceDE w:val="0"/>
        <w:autoSpaceDN w:val="0"/>
        <w:adjustRightInd w:val="0"/>
        <w:jc w:val="both"/>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Indicaţi</w:t>
      </w:r>
      <w:proofErr w:type="spellEnd"/>
      <w:r w:rsidRPr="00E141B4">
        <w:rPr>
          <w:rFonts w:asciiTheme="minorHAnsi" w:hAnsiTheme="minorHAnsi" w:cstheme="minorHAnsi"/>
          <w:iCs/>
          <w:sz w:val="22"/>
          <w:szCs w:val="22"/>
          <w:lang w:val="en-US"/>
        </w:rPr>
        <w:t xml:space="preserve"> exact </w:t>
      </w:r>
      <w:proofErr w:type="spellStart"/>
      <w:r w:rsidRPr="00E141B4">
        <w:rPr>
          <w:rFonts w:asciiTheme="minorHAnsi" w:hAnsiTheme="minorHAnsi" w:cstheme="minorHAnsi"/>
          <w:iCs/>
          <w:sz w:val="22"/>
          <w:szCs w:val="22"/>
          <w:lang w:val="en-US"/>
        </w:rPr>
        <w:t>proporţia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deţinută</w:t>
      </w:r>
      <w:proofErr w:type="spellEnd"/>
      <w:r w:rsidRPr="00E141B4">
        <w:rPr>
          <w:rStyle w:val="FootnoteReference"/>
          <w:rFonts w:asciiTheme="minorHAnsi" w:hAnsiTheme="minorHAnsi" w:cstheme="minorHAnsi"/>
          <w:iCs/>
          <w:sz w:val="22"/>
          <w:szCs w:val="22"/>
          <w:lang w:val="en-US"/>
        </w:rPr>
        <w:footnoteReference w:id="6"/>
      </w:r>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solicitantă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sau</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legată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prin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intermediul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căreia</w:t>
      </w:r>
      <w:proofErr w:type="spellEnd"/>
      <w:r w:rsidRPr="00E141B4">
        <w:rPr>
          <w:rFonts w:asciiTheme="minorHAnsi" w:hAnsiTheme="minorHAnsi" w:cstheme="minorHAnsi"/>
          <w:iCs/>
          <w:sz w:val="22"/>
          <w:szCs w:val="22"/>
          <w:lang w:val="en-US"/>
        </w:rPr>
        <w:t xml:space="preserve"> se </w:t>
      </w:r>
      <w:proofErr w:type="spellStart"/>
      <w:r w:rsidRPr="00E141B4">
        <w:rPr>
          <w:rFonts w:asciiTheme="minorHAnsi" w:hAnsiTheme="minorHAnsi" w:cstheme="minorHAnsi"/>
          <w:iCs/>
          <w:sz w:val="22"/>
          <w:szCs w:val="22"/>
          <w:lang w:val="en-US"/>
        </w:rPr>
        <w:t>stabileşte</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legătura</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parteneriat</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r w:rsidRPr="00E141B4">
        <w:rPr>
          <w:rFonts w:asciiTheme="minorHAnsi" w:hAnsiTheme="minorHAnsi" w:cstheme="minorHAnsi"/>
          <w:iCs/>
          <w:sz w:val="22"/>
          <w:szCs w:val="22"/>
          <w:lang w:val="en-US"/>
        </w:rPr>
        <w:t xml:space="preserve"> la care se </w:t>
      </w:r>
      <w:proofErr w:type="spellStart"/>
      <w:r w:rsidRPr="00E141B4">
        <w:rPr>
          <w:rFonts w:asciiTheme="minorHAnsi" w:hAnsiTheme="minorHAnsi" w:cstheme="minorHAnsi"/>
          <w:iCs/>
          <w:sz w:val="22"/>
          <w:szCs w:val="22"/>
          <w:lang w:val="en-US"/>
        </w:rPr>
        <w:t>referă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această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fişă</w:t>
      </w:r>
      <w:proofErr w:type="spellEnd"/>
      <w:r w:rsidRPr="00E141B4">
        <w:rPr>
          <w:rFonts w:asciiTheme="minorHAnsi" w:hAnsiTheme="minorHAnsi" w:cstheme="minorHAnsi"/>
          <w:iCs/>
          <w:sz w:val="22"/>
          <w:szCs w:val="22"/>
          <w:lang w:val="en-US"/>
        </w:rPr>
        <w:t>:</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en-US"/>
        </w:rPr>
        <w:t xml:space="preserve">    </w:t>
      </w:r>
      <w:r w:rsidRPr="00E141B4">
        <w:rPr>
          <w:rFonts w:asciiTheme="minorHAnsi" w:hAnsiTheme="minorHAnsi" w:cstheme="minorHAnsi"/>
          <w:iCs/>
          <w:sz w:val="22"/>
          <w:szCs w:val="22"/>
          <w:lang w:val="fr-FR"/>
        </w:rPr>
        <w:t>__________________________________________________________________________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roofErr w:type="spellStart"/>
      <w:r w:rsidRPr="00E141B4">
        <w:rPr>
          <w:rFonts w:asciiTheme="minorHAnsi" w:hAnsiTheme="minorHAnsi" w:cstheme="minorHAnsi"/>
          <w:iCs/>
          <w:sz w:val="22"/>
          <w:szCs w:val="22"/>
          <w:lang w:val="fr-FR"/>
        </w:rPr>
        <w:t>Indicaţi</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asemenea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deţinută</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la care se </w:t>
      </w:r>
      <w:proofErr w:type="spellStart"/>
      <w:r w:rsidRPr="00E141B4">
        <w:rPr>
          <w:rFonts w:asciiTheme="minorHAnsi" w:hAnsiTheme="minorHAnsi" w:cstheme="minorHAnsi"/>
          <w:iCs/>
          <w:sz w:val="22"/>
          <w:szCs w:val="22"/>
          <w:lang w:val="fr-FR"/>
        </w:rPr>
        <w:t>referă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capitalul</w:t>
      </w:r>
      <w:proofErr w:type="spellEnd"/>
      <w:r w:rsidRPr="00E141B4">
        <w:rPr>
          <w:rFonts w:asciiTheme="minorHAnsi" w:hAnsiTheme="minorHAnsi" w:cstheme="minorHAnsi"/>
          <w:iCs/>
          <w:sz w:val="22"/>
          <w:szCs w:val="22"/>
          <w:lang w:val="fr-FR"/>
        </w:rPr>
        <w:t xml:space="preserve"> social al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solicitante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legată</w:t>
      </w:r>
      <w:proofErr w:type="spellEnd"/>
      <w:r w:rsidRPr="00E141B4">
        <w:rPr>
          <w:rFonts w:asciiTheme="minorHAnsi" w:hAnsiTheme="minorHAnsi" w:cstheme="minorHAnsi"/>
          <w:iCs/>
          <w:sz w:val="22"/>
          <w:szCs w:val="22"/>
          <w:lang w:val="fr-FR"/>
        </w:rPr>
        <w:t>)</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b) </w:t>
      </w:r>
      <w:proofErr w:type="spellStart"/>
      <w:r w:rsidRPr="00E141B4">
        <w:rPr>
          <w:rFonts w:asciiTheme="minorHAnsi" w:hAnsiTheme="minorHAnsi" w:cstheme="minorHAnsi"/>
          <w:iCs/>
          <w:sz w:val="22"/>
          <w:szCs w:val="22"/>
          <w:lang w:val="fr-FR"/>
        </w:rPr>
        <w:t>Introduceţi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mai </w:t>
      </w:r>
      <w:proofErr w:type="spellStart"/>
      <w:r w:rsidRPr="00E141B4">
        <w:rPr>
          <w:rFonts w:asciiTheme="minorHAnsi" w:hAnsiTheme="minorHAnsi" w:cstheme="minorHAnsi"/>
          <w:iCs/>
          <w:sz w:val="22"/>
          <w:szCs w:val="22"/>
          <w:lang w:val="fr-FR"/>
        </w:rPr>
        <w:t>jos</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rezultatul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calculului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proporţional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obţinut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aplicarea</w:t>
      </w:r>
      <w:proofErr w:type="spellEnd"/>
      <w:r w:rsidRPr="00E141B4">
        <w:rPr>
          <w:rFonts w:asciiTheme="minorHAnsi" w:hAnsiTheme="minorHAnsi" w:cstheme="minorHAnsi"/>
          <w:iCs/>
          <w:sz w:val="22"/>
          <w:szCs w:val="22"/>
          <w:lang w:val="fr-FR"/>
        </w:rPr>
        <w:t xml:space="preserve"> celui mai mare </w:t>
      </w:r>
      <w:proofErr w:type="spellStart"/>
      <w:r w:rsidRPr="00E141B4">
        <w:rPr>
          <w:rFonts w:asciiTheme="minorHAnsi" w:hAnsiTheme="minorHAnsi" w:cstheme="minorHAnsi"/>
          <w:iCs/>
          <w:sz w:val="22"/>
          <w:szCs w:val="22"/>
          <w:lang w:val="fr-FR"/>
        </w:rPr>
        <w:t>dintre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procentele</w:t>
      </w:r>
      <w:proofErr w:type="spellEnd"/>
      <w:r w:rsidRPr="00E141B4">
        <w:rPr>
          <w:rFonts w:asciiTheme="minorHAnsi" w:hAnsiTheme="minorHAnsi" w:cstheme="minorHAnsi"/>
          <w:iCs/>
          <w:sz w:val="22"/>
          <w:szCs w:val="22"/>
          <w:lang w:val="fr-FR"/>
        </w:rPr>
        <w:t xml:space="preserve"> la care se face </w:t>
      </w:r>
      <w:proofErr w:type="spellStart"/>
      <w:r w:rsidRPr="00E141B4">
        <w:rPr>
          <w:rFonts w:asciiTheme="minorHAnsi" w:hAnsiTheme="minorHAnsi" w:cstheme="minorHAnsi"/>
          <w:iCs/>
          <w:sz w:val="22"/>
          <w:szCs w:val="22"/>
          <w:lang w:val="fr-FR"/>
        </w:rPr>
        <w:t>referire</w:t>
      </w:r>
      <w:proofErr w:type="spellEnd"/>
      <w:r w:rsidRPr="00E141B4">
        <w:rPr>
          <w:rFonts w:asciiTheme="minorHAnsi" w:hAnsiTheme="minorHAnsi" w:cstheme="minorHAnsi"/>
          <w:iCs/>
          <w:sz w:val="22"/>
          <w:szCs w:val="22"/>
          <w:lang w:val="fr-FR"/>
        </w:rPr>
        <w:t xml:space="preserve"> la lit. a) la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introduse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la </w:t>
      </w:r>
      <w:proofErr w:type="spellStart"/>
      <w:r w:rsidRPr="00E141B4">
        <w:rPr>
          <w:rFonts w:asciiTheme="minorHAnsi" w:hAnsiTheme="minorHAnsi" w:cstheme="minorHAnsi"/>
          <w:iCs/>
          <w:sz w:val="22"/>
          <w:szCs w:val="22"/>
          <w:lang w:val="fr-FR"/>
        </w:rPr>
        <w:t>pct</w:t>
      </w:r>
      <w:proofErr w:type="spellEnd"/>
      <w:r w:rsidRPr="00E141B4">
        <w:rPr>
          <w:rFonts w:asciiTheme="minorHAnsi" w:hAnsiTheme="minorHAnsi" w:cstheme="minorHAnsi"/>
          <w:iCs/>
          <w:sz w:val="22"/>
          <w:szCs w:val="22"/>
          <w:lang w:val="fr-FR"/>
        </w:rPr>
        <w:t>. 1.</w:t>
      </w:r>
    </w:p>
    <w:p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
    <w:p w:rsidR="0054429E" w:rsidRPr="00E141B4" w:rsidRDefault="0054429E" w:rsidP="0054429E">
      <w:pPr>
        <w:pStyle w:val="BodyText"/>
        <w:rPr>
          <w:rFonts w:asciiTheme="minorHAnsi" w:hAnsiTheme="minorHAnsi" w:cstheme="minorHAnsi"/>
          <w:b/>
          <w:i/>
          <w:color w:val="000000"/>
          <w:sz w:val="22"/>
          <w:szCs w:val="22"/>
        </w:rPr>
      </w:pPr>
      <w:r w:rsidRPr="00E141B4">
        <w:rPr>
          <w:rFonts w:asciiTheme="minorHAnsi" w:hAnsiTheme="minorHAnsi" w:cstheme="minorHAnsi"/>
          <w:b/>
          <w:i/>
          <w:color w:val="000000"/>
          <w:sz w:val="22"/>
          <w:szCs w:val="22"/>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54429E" w:rsidRPr="00E141B4"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Procent</w:t>
            </w:r>
          </w:p>
        </w:tc>
        <w:tc>
          <w:tcPr>
            <w:tcW w:w="234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r w:rsidRPr="00E141B4">
              <w:rPr>
                <w:rStyle w:val="FootnoteReference"/>
                <w:rFonts w:asciiTheme="minorHAnsi" w:hAnsiTheme="minorHAnsi" w:cstheme="minorHAnsi"/>
                <w:b/>
                <w:bCs/>
                <w:sz w:val="22"/>
                <w:szCs w:val="22"/>
              </w:rPr>
              <w:footnoteReference w:id="7"/>
            </w:r>
            <w:r w:rsidRPr="00E141B4">
              <w:rPr>
                <w:rFonts w:asciiTheme="minorHAnsi" w:hAnsiTheme="minorHAnsi" w:cstheme="minorHAnsi"/>
                <w:b/>
                <w:bCs/>
                <w:sz w:val="22"/>
                <w:szCs w:val="22"/>
              </w:rPr>
              <w:t xml:space="preserve"> (mii lei/ mii €)</w:t>
            </w:r>
          </w:p>
        </w:tc>
      </w:tr>
      <w:tr w:rsidR="0054429E" w:rsidRPr="00E141B4"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lastRenderedPageBreak/>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7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se vor introduce în Tabelul A.1.</w:t>
      </w:r>
    </w:p>
    <w:p w:rsidR="0054429E" w:rsidRPr="00E141B4" w:rsidRDefault="0054429E" w:rsidP="0054429E">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Secţiunea B</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t>ÎNTREPRINDERI LEGATE</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1. Determinarea situaţiei aplicabile întreprinderii care solicită încadrarea în categoria </w:t>
      </w:r>
      <w:r w:rsidR="00E141B4" w:rsidRPr="00E141B4">
        <w:rPr>
          <w:rStyle w:val="Hyperlink"/>
          <w:rFonts w:asciiTheme="minorHAnsi" w:hAnsiTheme="minorHAnsi" w:cstheme="minorHAnsi"/>
          <w:b/>
          <w:color w:val="auto"/>
          <w:sz w:val="22"/>
          <w:szCs w:val="22"/>
          <w:u w:val="none"/>
        </w:rPr>
        <w:t>micro-intreprinderilor</w:t>
      </w:r>
      <w:r w:rsidR="00E141B4" w:rsidRPr="00E141B4">
        <w:rPr>
          <w:rFonts w:asciiTheme="minorHAnsi" w:hAnsiTheme="minorHAnsi" w:cstheme="minorHAnsi"/>
          <w:b/>
          <w:bCs/>
          <w:sz w:val="22"/>
          <w:szCs w:val="22"/>
        </w:rPr>
        <w:t xml:space="preserve"> şi întreprinderilor mici</w:t>
      </w:r>
      <w:r w:rsidRPr="00E141B4">
        <w:rPr>
          <w:rFonts w:asciiTheme="minorHAnsi" w:hAnsiTheme="minorHAnsi" w:cstheme="minorHAnsi"/>
          <w:b/>
          <w:bCs/>
          <w:color w:val="000000"/>
          <w:sz w:val="22"/>
          <w:szCs w:val="22"/>
        </w:rPr>
        <w:t>:</w:t>
      </w: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sym w:font="Symbol" w:char="F090"/>
      </w:r>
      <w:r w:rsidRPr="00E141B4">
        <w:rPr>
          <w:rFonts w:asciiTheme="minorHAnsi" w:hAnsiTheme="minorHAnsi" w:cstheme="minorHAnsi"/>
          <w:color w:val="000000"/>
          <w:sz w:val="22"/>
          <w:szCs w:val="22"/>
        </w:rPr>
        <w:t xml:space="preserve"> Cazul 1:  Întreprinderea solicitantă ţine situaţii financiare anuale consolidate sau este inclusă în situaţiile financiare anuale consolidate ale unei alte întreprinderi (tabelul B1).</w:t>
      </w: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p>
    <w:p w:rsidR="0054429E" w:rsidRPr="00E141B4" w:rsidRDefault="0054429E" w:rsidP="0054429E">
      <w:pPr>
        <w:pStyle w:val="BodyText3"/>
        <w:tabs>
          <w:tab w:val="left" w:pos="360"/>
        </w:tabs>
        <w:jc w:val="both"/>
        <w:rPr>
          <w:rFonts w:asciiTheme="minorHAnsi" w:hAnsiTheme="minorHAnsi" w:cstheme="minorHAnsi"/>
          <w:sz w:val="22"/>
          <w:szCs w:val="22"/>
        </w:rPr>
      </w:pPr>
      <w:r w:rsidRPr="00E141B4">
        <w:rPr>
          <w:rFonts w:asciiTheme="minorHAnsi" w:hAnsiTheme="minorHAnsi" w:cstheme="minorHAnsi"/>
          <w:sz w:val="22"/>
          <w:szCs w:val="22"/>
        </w:rPr>
        <w:t xml:space="preserve"> </w:t>
      </w: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Cazul 2: Întreprinderea solicitantă sau una ori mai multe întreprinderi legate nu întocmeşte/întocmesc ori nu este/nu sunt inclusă/incluse în situaţiile financiare anuale consolidate (tabelul B2).</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E141B4">
        <w:rPr>
          <w:rStyle w:val="FootnoteReference"/>
          <w:rFonts w:asciiTheme="minorHAnsi" w:hAnsiTheme="minorHAnsi" w:cstheme="minorHAnsi"/>
          <w:color w:val="000000"/>
          <w:sz w:val="22"/>
          <w:szCs w:val="22"/>
        </w:rPr>
        <w:footnoteReference w:id="8"/>
      </w:r>
      <w:r w:rsidRPr="00E141B4">
        <w:rPr>
          <w:rFonts w:asciiTheme="minorHAnsi" w:hAnsiTheme="minorHAnsi" w:cstheme="minorHAnsi"/>
          <w:color w:val="000000"/>
          <w:sz w:val="22"/>
          <w:szCs w:val="22"/>
        </w:rPr>
        <w:t>.</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r w:rsidRPr="00E141B4">
        <w:rPr>
          <w:rFonts w:asciiTheme="minorHAnsi" w:hAnsiTheme="minorHAnsi" w:cstheme="minorHAnsi"/>
          <w:color w:val="000000"/>
          <w:sz w:val="22"/>
          <w:szCs w:val="22"/>
        </w:rPr>
        <w:t xml:space="preserve">. </w:t>
      </w:r>
      <w:r w:rsidRPr="00E141B4">
        <w:rPr>
          <w:rFonts w:asciiTheme="minorHAnsi" w:hAnsiTheme="minorHAnsi" w:cstheme="minorHAnsi"/>
          <w:b/>
          <w:bCs/>
          <w:color w:val="000000"/>
          <w:sz w:val="22"/>
          <w:szCs w:val="22"/>
        </w:rPr>
        <w:t>Metode de calcul pentru fiecare caz</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Cazul 1</w:t>
      </w:r>
      <w:r w:rsidRPr="00E141B4">
        <w:rPr>
          <w:rFonts w:asciiTheme="minorHAnsi" w:hAnsiTheme="minorHAnsi" w:cstheme="minorHAnsi"/>
          <w:color w:val="000000"/>
          <w:sz w:val="22"/>
          <w:szCs w:val="22"/>
        </w:rPr>
        <w:t>: Situaţiile financiare anuale consolidate reprezintă baza de calcul. Se va completa tabelul B1 de mai jos.</w:t>
      </w:r>
    </w:p>
    <w:p w:rsidR="0054429E" w:rsidRPr="00E141B4" w:rsidRDefault="0054429E" w:rsidP="0054429E">
      <w:pPr>
        <w:autoSpaceDE w:val="0"/>
        <w:autoSpaceDN w:val="0"/>
        <w:adjustRightInd w:val="0"/>
        <w:rPr>
          <w:rFonts w:asciiTheme="minorHAnsi" w:hAnsiTheme="minorHAnsi" w:cstheme="minorHAnsi"/>
          <w:b/>
          <w:i/>
          <w:color w:val="000000"/>
          <w:sz w:val="22"/>
          <w:szCs w:val="22"/>
        </w:rPr>
      </w:pPr>
    </w:p>
    <w:p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2161"/>
        <w:gridCol w:w="2796"/>
        <w:gridCol w:w="2794"/>
      </w:tblGrid>
      <w:tr w:rsidR="0054429E" w:rsidRPr="00E141B4" w:rsidTr="00327496">
        <w:tc>
          <w:tcPr>
            <w:tcW w:w="1858"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221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color w:val="000000"/>
                <w:sz w:val="22"/>
                <w:szCs w:val="22"/>
              </w:rPr>
              <w:footnoteReference w:id="9"/>
            </w:r>
          </w:p>
        </w:tc>
        <w:tc>
          <w:tcPr>
            <w:tcW w:w="288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88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rsidTr="00327496">
        <w:tc>
          <w:tcPr>
            <w:tcW w:w="185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sz w:val="22"/>
                <w:szCs w:val="22"/>
              </w:rPr>
              <w:t>Total</w:t>
            </w:r>
          </w:p>
        </w:tc>
        <w:tc>
          <w:tcPr>
            <w:tcW w:w="221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introduse în secţiunea "Total" din tabelul de mai sus se vor introduce la pct. 1 din tabelul</w:t>
      </w:r>
      <w:r w:rsidRPr="00E141B4">
        <w:rPr>
          <w:rFonts w:asciiTheme="minorHAnsi" w:hAnsiTheme="minorHAnsi" w:cstheme="minorHAnsi"/>
          <w:b/>
          <w:bCs/>
          <w:color w:val="000000"/>
          <w:sz w:val="22"/>
          <w:szCs w:val="22"/>
        </w:rPr>
        <w:t xml:space="preserve"> </w:t>
      </w:r>
      <w:r w:rsidRPr="00E141B4">
        <w:rPr>
          <w:rFonts w:asciiTheme="minorHAnsi" w:hAnsiTheme="minorHAnsi" w:cstheme="minorHAnsi"/>
          <w:i/>
          <w:iCs/>
          <w:color w:val="000000"/>
          <w:sz w:val="22"/>
          <w:szCs w:val="22"/>
        </w:rPr>
        <w:t>„Calculul pentru tipurile de întreprinderi partenere sau legate”.</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369"/>
        <w:gridCol w:w="2386"/>
        <w:gridCol w:w="2398"/>
      </w:tblGrid>
      <w:tr w:rsidR="0054429E" w:rsidRPr="00E141B4"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pStyle w:val="Heading5"/>
              <w:rPr>
                <w:rFonts w:asciiTheme="minorHAnsi" w:hAnsiTheme="minorHAnsi" w:cstheme="minorHAnsi"/>
                <w:color w:val="000000"/>
                <w:sz w:val="22"/>
                <w:szCs w:val="22"/>
              </w:rPr>
            </w:pPr>
            <w:r w:rsidRPr="00E141B4">
              <w:rPr>
                <w:rFonts w:asciiTheme="minorHAnsi" w:hAnsiTheme="minorHAnsi" w:cstheme="minorHAnsi"/>
                <w:color w:val="000000"/>
                <w:sz w:val="22"/>
                <w:szCs w:val="22"/>
              </w:rPr>
              <w:t>Identificarea întreprinderilor incluse prin consolidare</w:t>
            </w: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Întreprinderea legată </w:t>
            </w:r>
          </w:p>
          <w:p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B.</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E.</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NOTĂ: </w:t>
      </w:r>
      <w:r w:rsidRPr="00E141B4">
        <w:rPr>
          <w:rFonts w:asciiTheme="minorHAnsi" w:hAnsiTheme="minorHAnsi" w:cstheme="minorHAnsi"/>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rsidR="0054429E" w:rsidRPr="00E141B4" w:rsidRDefault="0054429E" w:rsidP="0054429E">
      <w:pPr>
        <w:pStyle w:val="BodyText3"/>
        <w:rPr>
          <w:rFonts w:asciiTheme="minorHAnsi" w:hAnsiTheme="minorHAnsi" w:cstheme="minorHAnsi"/>
          <w:sz w:val="22"/>
          <w:szCs w:val="22"/>
        </w:rPr>
      </w:pP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lastRenderedPageBreak/>
        <w:t>Cazul 2</w:t>
      </w:r>
      <w:r w:rsidRPr="00E141B4">
        <w:rPr>
          <w:rFonts w:asciiTheme="minorHAnsi" w:hAnsiTheme="minorHAnsi" w:cstheme="minorHAnsi"/>
          <w:color w:val="000000"/>
          <w:sz w:val="22"/>
          <w:szCs w:val="22"/>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p>
    <w:p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389"/>
        <w:gridCol w:w="2382"/>
        <w:gridCol w:w="2380"/>
      </w:tblGrid>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1.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2.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3.</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4.</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5.</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pStyle w:val="Heading7"/>
              <w:rPr>
                <w:rFonts w:asciiTheme="minorHAnsi" w:hAnsiTheme="minorHAnsi" w:cstheme="minorHAnsi"/>
                <w:sz w:val="22"/>
                <w:szCs w:val="22"/>
              </w:rPr>
            </w:pPr>
            <w:r w:rsidRPr="00E141B4">
              <w:rPr>
                <w:rFonts w:asciiTheme="minorHAnsi" w:hAnsiTheme="minorHAnsi" w:cstheme="minorHAnsi"/>
                <w:sz w:val="22"/>
                <w:szCs w:val="22"/>
              </w:rPr>
              <w:t>Total</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Ataşaţi câte o "fişă privind legătura dintre întreprinderi" pentru fiecare întreprindere.</w:t>
      </w:r>
    </w:p>
    <w:p w:rsidR="0054429E" w:rsidRPr="00E141B4" w:rsidRDefault="0054429E" w:rsidP="0054429E">
      <w:pPr>
        <w:autoSpaceDE w:val="0"/>
        <w:autoSpaceDN w:val="0"/>
        <w:adjustRightInd w:val="0"/>
        <w:jc w:val="center"/>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rezultate în secţiunea "Total" din tabelul de mai sus se vor introduce la pct. 3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(privind întreprinderile legate) </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ind w:left="2160" w:hanging="2160"/>
        <w:rPr>
          <w:rFonts w:asciiTheme="minorHAnsi" w:hAnsiTheme="minorHAnsi" w:cstheme="minorHAnsi"/>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lastRenderedPageBreak/>
        <w:t>FIŞA</w:t>
      </w:r>
    </w:p>
    <w:p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privind legătura dintre întreprinderi nr. .............. din tabelul B2, secţiunea B</w:t>
      </w:r>
    </w:p>
    <w:p w:rsidR="0054429E" w:rsidRPr="00E141B4" w:rsidRDefault="0054429E" w:rsidP="0054429E">
      <w:pPr>
        <w:autoSpaceDE w:val="0"/>
        <w:autoSpaceDN w:val="0"/>
        <w:adjustRightInd w:val="0"/>
        <w:jc w:val="center"/>
        <w:rPr>
          <w:rFonts w:asciiTheme="minorHAnsi" w:hAnsiTheme="minorHAnsi" w:cstheme="minorHAnsi"/>
          <w:color w:val="000000"/>
          <w:sz w:val="22"/>
          <w:szCs w:val="22"/>
        </w:rPr>
      </w:pPr>
      <w:r w:rsidRPr="00E141B4">
        <w:rPr>
          <w:rFonts w:asciiTheme="minorHAnsi" w:hAnsiTheme="minorHAnsi" w:cstheme="minorHAnsi"/>
          <w:color w:val="000000"/>
          <w:sz w:val="22"/>
          <w:szCs w:val="22"/>
        </w:rPr>
        <w:t>(numai pentru întreprinderile legate care nu sunt incluse în situaţiile financiare anuale consolidate)</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 Date de identificare a întreprinderii</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Denumirea întreprinderii 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Adresa sediului social 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Codul unic de înregistrare 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Numele, prenumele şi funcţia ________________________________________________________</w:t>
      </w:r>
    </w:p>
    <w:p w:rsidR="0054429E" w:rsidRPr="00E141B4" w:rsidRDefault="0054429E" w:rsidP="0054429E">
      <w:pPr>
        <w:autoSpaceDE w:val="0"/>
        <w:autoSpaceDN w:val="0"/>
        <w:adjustRightInd w:val="0"/>
        <w:ind w:left="2124" w:firstLine="708"/>
        <w:rPr>
          <w:rFonts w:asciiTheme="minorHAnsi" w:hAnsiTheme="minorHAnsi" w:cstheme="minorHAnsi"/>
          <w:color w:val="000000"/>
          <w:sz w:val="22"/>
          <w:szCs w:val="22"/>
          <w:vertAlign w:val="superscript"/>
        </w:rPr>
      </w:pPr>
      <w:r w:rsidRPr="00E141B4">
        <w:rPr>
          <w:rFonts w:asciiTheme="minorHAnsi" w:hAnsiTheme="minorHAnsi" w:cstheme="minorHAnsi"/>
          <w:color w:val="000000"/>
          <w:sz w:val="22"/>
          <w:szCs w:val="22"/>
          <w:vertAlign w:val="superscript"/>
        </w:rPr>
        <w:t xml:space="preserve">preşedintelui consiliului de administraţie, directorului general sau echivalent    </w:t>
      </w:r>
    </w:p>
    <w:p w:rsidR="0054429E" w:rsidRPr="00E141B4" w:rsidRDefault="0054429E" w:rsidP="0054429E">
      <w:pPr>
        <w:autoSpaceDE w:val="0"/>
        <w:autoSpaceDN w:val="0"/>
        <w:adjustRightInd w:val="0"/>
        <w:rPr>
          <w:rFonts w:asciiTheme="minorHAnsi" w:hAnsiTheme="minorHAnsi" w:cstheme="minorHAnsi"/>
          <w:b/>
          <w:bCs/>
          <w:color w:val="000000"/>
          <w:sz w:val="22"/>
          <w:szCs w:val="22"/>
        </w:rPr>
      </w:pPr>
    </w:p>
    <w:p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2.Date referitoare la întreprindere</w:t>
      </w:r>
    </w:p>
    <w:p w:rsidR="0054429E" w:rsidRPr="00E141B4" w:rsidRDefault="0054429E" w:rsidP="0054429E">
      <w:pPr>
        <w:autoSpaceDE w:val="0"/>
        <w:autoSpaceDN w:val="0"/>
        <w:adjustRightInd w:val="0"/>
        <w:ind w:left="360"/>
        <w:rPr>
          <w:rFonts w:asciiTheme="minorHAnsi" w:hAnsiTheme="minorHAnsi" w:cstheme="min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392"/>
        <w:gridCol w:w="2390"/>
        <w:gridCol w:w="2390"/>
      </w:tblGrid>
      <w:tr w:rsidR="0054429E" w:rsidRPr="00E141B4"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Perioada de referinţă</w:t>
            </w:r>
            <w:r w:rsidRPr="00E141B4">
              <w:rPr>
                <w:rFonts w:asciiTheme="minorHAnsi" w:hAnsiTheme="minorHAnsi" w:cstheme="minorHAnsi"/>
                <w:b/>
                <w:bCs/>
                <w:sz w:val="22"/>
                <w:szCs w:val="22"/>
                <w:highlight w:val="yellow"/>
              </w:rPr>
              <w:t xml:space="preserve"> </w:t>
            </w:r>
          </w:p>
        </w:tc>
      </w:tr>
      <w:tr w:rsidR="0054429E" w:rsidRPr="00E141B4" w:rsidTr="00327496">
        <w:tc>
          <w:tcPr>
            <w:tcW w:w="2399"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b/>
                <w:bCs/>
                <w:color w:val="000000"/>
                <w:sz w:val="22"/>
                <w:szCs w:val="22"/>
              </w:rPr>
              <w:footnoteReference w:id="10"/>
            </w: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Cifra de afaceri anuală netă </w:t>
            </w:r>
          </w:p>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Active totale</w:t>
            </w:r>
          </w:p>
          <w:p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r>
      <w:tr w:rsidR="0054429E" w:rsidRPr="00E141B4"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Datele trebuie introduse în tabelul B2 din </w:t>
      </w:r>
      <w:r w:rsidRPr="00E141B4">
        <w:rPr>
          <w:rFonts w:asciiTheme="minorHAnsi" w:hAnsiTheme="minorHAnsi" w:cstheme="minorHAnsi"/>
          <w:color w:val="000000"/>
          <w:sz w:val="22"/>
          <w:szCs w:val="22"/>
          <w:u w:val="single"/>
        </w:rPr>
        <w:t>secţiunea B</w:t>
      </w:r>
      <w:r w:rsidRPr="00E141B4">
        <w:rPr>
          <w:rFonts w:asciiTheme="minorHAnsi" w:hAnsiTheme="minorHAnsi" w:cstheme="minorHAnsi"/>
          <w:color w:val="000000"/>
          <w:sz w:val="22"/>
          <w:szCs w:val="22"/>
        </w:rPr>
        <w:t>.</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color w:val="000000"/>
          <w:sz w:val="22"/>
          <w:szCs w:val="22"/>
        </w:rPr>
        <w:t>NOTĂ:</w:t>
      </w:r>
      <w:r w:rsidRPr="00E141B4">
        <w:rPr>
          <w:rFonts w:asciiTheme="minorHAnsi" w:hAnsiTheme="minorHAnsi" w:cstheme="minorHAnsi"/>
          <w:color w:val="000000"/>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54429E" w:rsidRPr="00E141B4" w:rsidRDefault="0054429E" w:rsidP="0054429E">
      <w:pPr>
        <w:pStyle w:val="BodyText3"/>
        <w:jc w:val="both"/>
        <w:rPr>
          <w:rFonts w:asciiTheme="minorHAnsi" w:hAnsiTheme="minorHAnsi" w:cstheme="minorHAnsi"/>
          <w:sz w:val="22"/>
          <w:szCs w:val="22"/>
        </w:rPr>
      </w:pPr>
      <w:r w:rsidRPr="00E141B4">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secţiunea A.</w:t>
      </w:r>
    </w:p>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ind w:left="2160" w:hanging="2160"/>
        <w:jc w:val="both"/>
        <w:rPr>
          <w:rFonts w:asciiTheme="minorHAnsi" w:hAnsiTheme="minorHAnsi" w:cstheme="minorHAnsi"/>
          <w:sz w:val="22"/>
          <w:szCs w:val="22"/>
        </w:rPr>
      </w:pPr>
    </w:p>
    <w:p w:rsidR="00D251AF" w:rsidRPr="00E141B4" w:rsidRDefault="00D251AF">
      <w:pPr>
        <w:rPr>
          <w:rFonts w:asciiTheme="minorHAnsi" w:hAnsiTheme="minorHAnsi" w:cstheme="minorHAnsi"/>
          <w:sz w:val="22"/>
          <w:szCs w:val="22"/>
        </w:rPr>
      </w:pPr>
    </w:p>
    <w:sectPr w:rsidR="00D251AF" w:rsidRPr="00E141B4" w:rsidSect="002C6319">
      <w:headerReference w:type="even" r:id="rId7"/>
      <w:headerReference w:type="default" r:id="rId8"/>
      <w:footerReference w:type="even" r:id="rId9"/>
      <w:footerReference w:type="default" r:id="rId10"/>
      <w:headerReference w:type="first" r:id="rId11"/>
      <w:footerReference w:type="first" r:id="rId12"/>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8D7" w:rsidRDefault="003C48D7" w:rsidP="0054429E">
      <w:r>
        <w:separator/>
      </w:r>
    </w:p>
  </w:endnote>
  <w:endnote w:type="continuationSeparator" w:id="0">
    <w:p w:rsidR="003C48D7" w:rsidRDefault="003C48D7"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261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5E29" w:rsidRDefault="003C48D7">
    <w:pPr>
      <w:pStyle w:val="Footer"/>
      <w:ind w:right="360"/>
    </w:pPr>
  </w:p>
  <w:p w:rsidR="00EB5E29" w:rsidRDefault="003C48D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873961"/>
      <w:docPartObj>
        <w:docPartGallery w:val="Page Numbers (Bottom of Page)"/>
        <w:docPartUnique/>
      </w:docPartObj>
    </w:sdtPr>
    <w:sdtEndPr>
      <w:rPr>
        <w:noProof/>
      </w:rPr>
    </w:sdtEndPr>
    <w:sdtContent>
      <w:p w:rsidR="00EB5E29" w:rsidRDefault="00261605">
        <w:pPr>
          <w:pStyle w:val="Footer"/>
          <w:jc w:val="center"/>
        </w:pPr>
        <w:r>
          <w:fldChar w:fldCharType="begin"/>
        </w:r>
        <w:r>
          <w:instrText xml:space="preserve"> PAGE   \* MERGEFORMAT </w:instrText>
        </w:r>
        <w:r>
          <w:fldChar w:fldCharType="separate"/>
        </w:r>
        <w:r w:rsidR="006C2184">
          <w:rPr>
            <w:noProof/>
          </w:rPr>
          <w:t>9</w:t>
        </w:r>
        <w:r>
          <w:rPr>
            <w:noProof/>
          </w:rPr>
          <w:fldChar w:fldCharType="end"/>
        </w:r>
      </w:p>
    </w:sdtContent>
  </w:sdt>
  <w:p w:rsidR="00EB5E29" w:rsidRDefault="003C48D7">
    <w:pPr>
      <w:pStyle w:val="Footer"/>
    </w:pPr>
  </w:p>
  <w:p w:rsidR="00EB5E29" w:rsidRDefault="003C48D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3C48D7" w:rsidP="007471AD">
    <w:pPr>
      <w:pStyle w:val="Footer"/>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8D7" w:rsidRDefault="003C48D7" w:rsidP="0054429E">
      <w:r>
        <w:separator/>
      </w:r>
    </w:p>
  </w:footnote>
  <w:footnote w:type="continuationSeparator" w:id="0">
    <w:p w:rsidR="003C48D7" w:rsidRDefault="003C48D7" w:rsidP="0054429E">
      <w:r>
        <w:continuationSeparator/>
      </w:r>
    </w:p>
  </w:footnote>
  <w:footnote w:id="1">
    <w:p w:rsidR="0054429E" w:rsidRDefault="0054429E" w:rsidP="0054429E">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2">
    <w:p w:rsidR="0054429E" w:rsidRPr="00876489" w:rsidRDefault="0054429E" w:rsidP="0054429E">
      <w:pPr>
        <w:autoSpaceDE w:val="0"/>
        <w:autoSpaceDN w:val="0"/>
        <w:adjustRightInd w:val="0"/>
        <w:rPr>
          <w:sz w:val="16"/>
        </w:rPr>
      </w:pPr>
      <w:r>
        <w:rPr>
          <w:rStyle w:val="FootnoteReference"/>
          <w:b/>
          <w:sz w:val="16"/>
        </w:rPr>
        <w:footnoteRef/>
      </w:r>
      <w:r>
        <w:rPr>
          <w:b/>
          <w:sz w:val="16"/>
        </w:rPr>
        <w:t xml:space="preserve"> </w:t>
      </w:r>
      <w:r>
        <w:rPr>
          <w:sz w:val="16"/>
        </w:rPr>
        <w:t>Datele cu privire la numărul 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1E2930">
        <w:rPr>
          <w:i/>
          <w:iCs/>
          <w:sz w:val="28"/>
          <w:szCs w:val="28"/>
        </w:rPr>
        <w:t xml:space="preserve"> </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3">
    <w:p w:rsidR="0054429E" w:rsidRPr="00580CF8" w:rsidRDefault="0054429E" w:rsidP="0054429E">
      <w:pPr>
        <w:autoSpaceDE w:val="0"/>
        <w:autoSpaceDN w:val="0"/>
        <w:adjustRightInd w:val="0"/>
        <w:jc w:val="both"/>
        <w:rPr>
          <w:sz w:val="16"/>
        </w:rPr>
      </w:pPr>
      <w:r>
        <w:rPr>
          <w:rStyle w:val="FootnoteReference"/>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4">
    <w:p w:rsidR="0054429E" w:rsidRDefault="0054429E" w:rsidP="0054429E">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rsidR="0054429E" w:rsidRDefault="0054429E" w:rsidP="0054429E">
      <w:pPr>
        <w:pStyle w:val="FootnoteText"/>
        <w:jc w:val="both"/>
        <w:rPr>
          <w:sz w:val="16"/>
        </w:rPr>
      </w:pPr>
    </w:p>
    <w:p w:rsidR="0054429E" w:rsidRDefault="0054429E" w:rsidP="0054429E">
      <w:pPr>
        <w:pStyle w:val="FootnoteText"/>
        <w:rPr>
          <w:sz w:val="16"/>
        </w:rPr>
      </w:pPr>
    </w:p>
  </w:footnote>
  <w:footnote w:id="5">
    <w:p w:rsidR="0054429E" w:rsidRPr="001E2930" w:rsidRDefault="0054429E" w:rsidP="0054429E">
      <w:pPr>
        <w:pStyle w:val="FootnoteText"/>
        <w:jc w:val="both"/>
        <w:rPr>
          <w:lang w:val="fr-FR"/>
        </w:rPr>
      </w:pPr>
      <w:r>
        <w:rPr>
          <w:rStyle w:val="FootnoteReference"/>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6">
    <w:p w:rsidR="0054429E" w:rsidRPr="001E2930" w:rsidRDefault="0054429E" w:rsidP="0054429E">
      <w:pPr>
        <w:autoSpaceDE w:val="0"/>
        <w:autoSpaceDN w:val="0"/>
        <w:adjustRightInd w:val="0"/>
        <w:rPr>
          <w:lang w:val="fr-FR"/>
        </w:rPr>
      </w:pPr>
      <w:r>
        <w:rPr>
          <w:rStyle w:val="FootnoteReference"/>
        </w:rPr>
        <w:footnoteRef/>
      </w:r>
      <w:r>
        <w:t xml:space="preserve"> </w:t>
      </w:r>
      <w:r w:rsidRPr="00C974CE">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7">
    <w:p w:rsidR="0054429E" w:rsidRPr="00C974CE" w:rsidRDefault="0054429E" w:rsidP="0054429E">
      <w:pPr>
        <w:pStyle w:val="FootnoteText"/>
        <w:rPr>
          <w:sz w:val="18"/>
          <w:szCs w:val="28"/>
        </w:rPr>
      </w:pPr>
      <w:r>
        <w:rPr>
          <w:rStyle w:val="FootnoteReference"/>
        </w:rPr>
        <w:footnoteRef/>
      </w:r>
      <w:r>
        <w:t xml:space="preserve"> </w:t>
      </w:r>
      <w:r w:rsidRPr="00C974CE">
        <w:rPr>
          <w:sz w:val="16"/>
          <w:szCs w:val="24"/>
        </w:rPr>
        <w:t>Active totale reprezintă active imobilizate + active circulante + cheltuieli în avans</w:t>
      </w:r>
    </w:p>
  </w:footnote>
  <w:footnote w:id="8">
    <w:p w:rsidR="0054429E" w:rsidRPr="0033549E" w:rsidRDefault="0054429E" w:rsidP="0054429E">
      <w:pPr>
        <w:pStyle w:val="FootnoteText"/>
        <w:jc w:val="both"/>
        <w:rPr>
          <w:sz w:val="18"/>
        </w:rPr>
      </w:pPr>
      <w:r>
        <w:rPr>
          <w:rStyle w:val="FootnoteReference"/>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9">
    <w:p w:rsidR="0054429E" w:rsidRDefault="0054429E" w:rsidP="0054429E">
      <w:pPr>
        <w:pStyle w:val="FootnoteText"/>
        <w:jc w:val="both"/>
      </w:pPr>
      <w:r>
        <w:rPr>
          <w:rStyle w:val="FootnoteReference"/>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10">
    <w:p w:rsidR="0054429E" w:rsidRDefault="0054429E" w:rsidP="0054429E">
      <w:pPr>
        <w:pStyle w:val="FootnoteText"/>
        <w:jc w:val="both"/>
        <w:rPr>
          <w:sz w:val="16"/>
          <w:szCs w:val="16"/>
        </w:rPr>
      </w:pPr>
      <w:r>
        <w:rPr>
          <w:rStyle w:val="FootnoteReference"/>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rsidR="0054429E" w:rsidRPr="001E2930" w:rsidRDefault="0054429E" w:rsidP="0054429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26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5E29" w:rsidRDefault="003C48D7">
    <w:pPr>
      <w:pStyle w:val="Header"/>
      <w:ind w:right="360"/>
    </w:pPr>
  </w:p>
  <w:p w:rsidR="00EB5E29" w:rsidRDefault="003C48D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3C48D7"/>
  <w:p w:rsidR="00EB5E29" w:rsidRDefault="003C48D7">
    <w:pPr>
      <w:pStyle w:val="Header"/>
      <w:ind w:right="360"/>
    </w:pPr>
  </w:p>
  <w:p w:rsidR="00EB5E29" w:rsidRDefault="003C48D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rsidTr="00CA17FB">
      <w:tc>
        <w:tcPr>
          <w:tcW w:w="2606" w:type="dxa"/>
          <w:vMerge w:val="restart"/>
          <w:shd w:val="clear" w:color="auto" w:fill="auto"/>
        </w:tcPr>
        <w:p w:rsidR="00EB5E29" w:rsidRPr="00EC08FB" w:rsidRDefault="003C48D7" w:rsidP="007C4D9E">
          <w:pPr>
            <w:pStyle w:val="Header"/>
            <w:jc w:val="center"/>
            <w:rPr>
              <w:rFonts w:ascii="Calibri" w:hAnsi="Calibri" w:cs="Calibri"/>
            </w:rPr>
          </w:pPr>
        </w:p>
        <w:p w:rsidR="00EB5E29" w:rsidRPr="00EC08FB" w:rsidRDefault="00261605" w:rsidP="007C4D9E">
          <w:pPr>
            <w:pStyle w:val="Header"/>
            <w:jc w:val="center"/>
            <w:rPr>
              <w:rFonts w:ascii="Calibri" w:hAnsi="Calibri" w:cs="Calibri"/>
              <w:lang w:val="es-ES_tradnl"/>
            </w:rPr>
          </w:pPr>
          <w:proofErr w:type="spellStart"/>
          <w:r w:rsidRPr="00EC08FB">
            <w:rPr>
              <w:rFonts w:ascii="Calibri" w:hAnsi="Calibri" w:cs="Calibri"/>
            </w:rPr>
            <w:t>Agenția</w:t>
          </w:r>
          <w:proofErr w:type="spellEnd"/>
          <w:r w:rsidRPr="00EC08FB">
            <w:rPr>
              <w:rFonts w:ascii="Calibri" w:hAnsi="Calibri" w:cs="Calibri"/>
            </w:rPr>
            <w:t xml:space="preserve"> </w:t>
          </w:r>
          <w:proofErr w:type="spellStart"/>
          <w:r w:rsidRPr="00EC08FB">
            <w:rPr>
              <w:rFonts w:ascii="Calibri" w:hAnsi="Calibri" w:cs="Calibri"/>
            </w:rPr>
            <w:t>pentru</w:t>
          </w:r>
          <w:proofErr w:type="spellEnd"/>
          <w:r w:rsidRPr="00EC08FB">
            <w:rPr>
              <w:rFonts w:ascii="Calibri" w:hAnsi="Calibri" w:cs="Calibri"/>
            </w:rPr>
            <w:t xml:space="preserve"> </w:t>
          </w:r>
          <w:proofErr w:type="spellStart"/>
          <w:r w:rsidRPr="00EC08FB">
            <w:rPr>
              <w:rFonts w:ascii="Calibri" w:hAnsi="Calibri" w:cs="Calibri"/>
            </w:rPr>
            <w:t>Finanțarea</w:t>
          </w:r>
          <w:proofErr w:type="spellEnd"/>
          <w:r w:rsidRPr="00EC08FB">
            <w:rPr>
              <w:rFonts w:ascii="Calibri" w:hAnsi="Calibri" w:cs="Calibri"/>
            </w:rPr>
            <w:t xml:space="preserve"> </w:t>
          </w:r>
          <w:proofErr w:type="spellStart"/>
          <w:r w:rsidRPr="00EC08FB">
            <w:rPr>
              <w:rFonts w:ascii="Calibri" w:hAnsi="Calibri" w:cs="Calibri"/>
            </w:rPr>
            <w:t>Investițiilor</w:t>
          </w:r>
          <w:proofErr w:type="spellEnd"/>
          <w:r w:rsidRPr="00EC08FB">
            <w:rPr>
              <w:rFonts w:ascii="Calibri" w:hAnsi="Calibri" w:cs="Calibri"/>
            </w:rPr>
            <w:t xml:space="preserve"> </w:t>
          </w:r>
          <w:proofErr w:type="spellStart"/>
          <w:r w:rsidRPr="00EC08FB">
            <w:rPr>
              <w:rFonts w:ascii="Calibri" w:hAnsi="Calibri" w:cs="Calibri"/>
            </w:rPr>
            <w:t>Rurale</w:t>
          </w:r>
          <w:proofErr w:type="spellEnd"/>
          <w:r w:rsidRPr="00EC08FB">
            <w:rPr>
              <w:rFonts w:ascii="Calibri" w:hAnsi="Calibri" w:cs="Calibri"/>
            </w:rPr>
            <w:t xml:space="preserve"> </w:t>
          </w:r>
        </w:p>
      </w:tc>
      <w:tc>
        <w:tcPr>
          <w:tcW w:w="6030" w:type="dxa"/>
          <w:vMerge w:val="restart"/>
          <w:shd w:val="clear" w:color="auto" w:fill="auto"/>
        </w:tcPr>
        <w:p w:rsidR="00EB5E29" w:rsidRPr="00EC08FB" w:rsidRDefault="003C48D7" w:rsidP="007C4D9E">
          <w:pPr>
            <w:pStyle w:val="Header"/>
            <w:jc w:val="center"/>
            <w:rPr>
              <w:rFonts w:ascii="Calibri" w:hAnsi="Calibri" w:cs="Calibri"/>
              <w:lang w:val="es-ES_tradnl"/>
            </w:rPr>
          </w:pPr>
        </w:p>
        <w:p w:rsidR="00EB5E29"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rsidR="00EB5E29"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rsidR="00EB5E29"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rsidR="00EB5E29" w:rsidRPr="00B606D1" w:rsidRDefault="003C48D7" w:rsidP="007C4D9E">
          <w:pPr>
            <w:pStyle w:val="Header"/>
            <w:jc w:val="center"/>
            <w:rPr>
              <w:rFonts w:ascii="Calibri" w:hAnsi="Calibri" w:cs="Calibri"/>
            </w:rPr>
          </w:pPr>
        </w:p>
      </w:tc>
      <w:tc>
        <w:tcPr>
          <w:tcW w:w="1440" w:type="dxa"/>
          <w:shd w:val="clear" w:color="auto" w:fill="auto"/>
        </w:tcPr>
        <w:p w:rsidR="00EB5E2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Ediţia</w:t>
          </w:r>
          <w:proofErr w:type="spellEnd"/>
          <w:r w:rsidRPr="00EC08FB">
            <w:rPr>
              <w:rFonts w:ascii="Calibri" w:hAnsi="Calibri" w:cs="Calibri"/>
              <w:lang w:val="es-ES_tradnl"/>
            </w:rPr>
            <w:t xml:space="preserve"> 1</w:t>
          </w:r>
        </w:p>
      </w:tc>
    </w:tr>
    <w:tr w:rsidR="00EB5E29" w:rsidRPr="00EC08FB" w:rsidTr="00CA17FB">
      <w:trPr>
        <w:trHeight w:val="269"/>
      </w:trPr>
      <w:tc>
        <w:tcPr>
          <w:tcW w:w="2606" w:type="dxa"/>
          <w:vMerge/>
          <w:shd w:val="clear" w:color="auto" w:fill="auto"/>
        </w:tcPr>
        <w:p w:rsidR="00EB5E29" w:rsidRPr="00EC08FB" w:rsidRDefault="003C48D7" w:rsidP="007C4D9E">
          <w:pPr>
            <w:pStyle w:val="Header"/>
            <w:rPr>
              <w:rFonts w:ascii="Calibri" w:hAnsi="Calibri" w:cs="Calibri"/>
              <w:lang w:val="es-ES_tradnl"/>
            </w:rPr>
          </w:pPr>
        </w:p>
      </w:tc>
      <w:tc>
        <w:tcPr>
          <w:tcW w:w="6030" w:type="dxa"/>
          <w:vMerge/>
          <w:shd w:val="clear" w:color="auto" w:fill="auto"/>
        </w:tcPr>
        <w:p w:rsidR="00EB5E29" w:rsidRPr="00EC08FB" w:rsidRDefault="003C48D7" w:rsidP="007C4D9E">
          <w:pPr>
            <w:pStyle w:val="Header"/>
            <w:rPr>
              <w:rFonts w:ascii="Calibri" w:hAnsi="Calibri" w:cs="Calibri"/>
              <w:lang w:val="es-ES_tradnl"/>
            </w:rPr>
          </w:pPr>
        </w:p>
      </w:tc>
      <w:tc>
        <w:tcPr>
          <w:tcW w:w="1440" w:type="dxa"/>
          <w:vMerge w:val="restart"/>
          <w:shd w:val="clear" w:color="auto" w:fill="auto"/>
        </w:tcPr>
        <w:p w:rsidR="00EB5E2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Revizia</w:t>
          </w:r>
          <w:proofErr w:type="spellEnd"/>
          <w:r w:rsidRPr="00EC08FB">
            <w:rPr>
              <w:rFonts w:ascii="Calibri" w:hAnsi="Calibri" w:cs="Calibri"/>
              <w:lang w:val="es-ES_tradnl"/>
            </w:rPr>
            <w:t xml:space="preserve"> 0</w:t>
          </w:r>
        </w:p>
      </w:tc>
    </w:tr>
    <w:tr w:rsidR="00EB5E29" w:rsidRPr="00EC08FB" w:rsidTr="00CA17FB">
      <w:trPr>
        <w:trHeight w:val="269"/>
      </w:trPr>
      <w:tc>
        <w:tcPr>
          <w:tcW w:w="2606" w:type="dxa"/>
          <w:vMerge w:val="restart"/>
          <w:shd w:val="clear" w:color="auto" w:fill="auto"/>
        </w:tcPr>
        <w:p w:rsidR="00EB5E29" w:rsidRPr="00EC08FB" w:rsidRDefault="003C48D7" w:rsidP="007C4D9E">
          <w:pPr>
            <w:pStyle w:val="Header"/>
            <w:jc w:val="center"/>
            <w:rPr>
              <w:rFonts w:ascii="Calibri" w:hAnsi="Calibri" w:cs="Calibri"/>
              <w:lang w:val="es-ES_tradnl"/>
            </w:rPr>
          </w:pPr>
        </w:p>
      </w:tc>
      <w:tc>
        <w:tcPr>
          <w:tcW w:w="6030" w:type="dxa"/>
          <w:vMerge/>
          <w:shd w:val="clear" w:color="auto" w:fill="auto"/>
        </w:tcPr>
        <w:p w:rsidR="00EB5E29" w:rsidRPr="00EC08FB" w:rsidRDefault="003C48D7" w:rsidP="007C4D9E">
          <w:pPr>
            <w:pStyle w:val="Header"/>
            <w:rPr>
              <w:rFonts w:ascii="Calibri" w:hAnsi="Calibri" w:cs="Calibri"/>
              <w:lang w:val="es-ES_tradnl"/>
            </w:rPr>
          </w:pPr>
        </w:p>
      </w:tc>
      <w:tc>
        <w:tcPr>
          <w:tcW w:w="1440" w:type="dxa"/>
          <w:vMerge/>
          <w:shd w:val="clear" w:color="auto" w:fill="auto"/>
        </w:tcPr>
        <w:p w:rsidR="00EB5E29" w:rsidRPr="00EC08FB" w:rsidRDefault="003C48D7" w:rsidP="007C4D9E">
          <w:pPr>
            <w:pStyle w:val="Header"/>
            <w:rPr>
              <w:rFonts w:ascii="Calibri" w:hAnsi="Calibri" w:cs="Calibri"/>
              <w:lang w:val="es-ES_tradnl"/>
            </w:rPr>
          </w:pPr>
        </w:p>
      </w:tc>
    </w:tr>
    <w:tr w:rsidR="00EB5E29" w:rsidRPr="00EC08FB" w:rsidTr="00CA17FB">
      <w:tc>
        <w:tcPr>
          <w:tcW w:w="2606" w:type="dxa"/>
          <w:vMerge/>
          <w:shd w:val="clear" w:color="auto" w:fill="auto"/>
        </w:tcPr>
        <w:p w:rsidR="00EB5E29" w:rsidRPr="00EC08FB" w:rsidRDefault="003C48D7" w:rsidP="007C4D9E">
          <w:pPr>
            <w:pStyle w:val="Header"/>
            <w:rPr>
              <w:rFonts w:ascii="Calibri" w:hAnsi="Calibri" w:cs="Calibri"/>
            </w:rPr>
          </w:pPr>
        </w:p>
      </w:tc>
      <w:tc>
        <w:tcPr>
          <w:tcW w:w="6030" w:type="dxa"/>
          <w:vMerge/>
          <w:shd w:val="clear" w:color="auto" w:fill="auto"/>
        </w:tcPr>
        <w:p w:rsidR="00EB5E29" w:rsidRPr="00EC08FB" w:rsidRDefault="003C48D7" w:rsidP="007C4D9E">
          <w:pPr>
            <w:pStyle w:val="Header"/>
            <w:rPr>
              <w:rFonts w:ascii="Calibri" w:hAnsi="Calibri" w:cs="Calibri"/>
            </w:rPr>
          </w:pPr>
        </w:p>
      </w:tc>
      <w:tc>
        <w:tcPr>
          <w:tcW w:w="1440" w:type="dxa"/>
          <w:shd w:val="clear" w:color="auto" w:fill="auto"/>
        </w:tcPr>
        <w:p w:rsidR="00EB5E29" w:rsidRPr="00EC08FB" w:rsidRDefault="00261605" w:rsidP="000077ED">
          <w:pPr>
            <w:pStyle w:val="Header"/>
            <w:rPr>
              <w:rFonts w:ascii="Calibri" w:hAnsi="Calibri" w:cs="Calibri"/>
            </w:rPr>
          </w:pPr>
          <w:r w:rsidRPr="00EC08FB">
            <w:rPr>
              <w:rFonts w:ascii="Calibri" w:hAnsi="Calibri" w:cs="Calibri"/>
            </w:rPr>
            <w:t xml:space="preserve">Exemplar </w:t>
          </w:r>
          <w:proofErr w:type="spellStart"/>
          <w:r w:rsidRPr="00EC08FB">
            <w:rPr>
              <w:rFonts w:ascii="Calibri" w:hAnsi="Calibri" w:cs="Calibri"/>
            </w:rPr>
            <w:t>nr</w:t>
          </w:r>
          <w:proofErr w:type="spellEnd"/>
          <w:r w:rsidRPr="00EC08FB">
            <w:rPr>
              <w:rFonts w:ascii="Calibri" w:hAnsi="Calibri" w:cs="Calibri"/>
            </w:rPr>
            <w:t xml:space="preserve">. </w:t>
          </w:r>
          <w:r>
            <w:rPr>
              <w:rFonts w:ascii="Calibri" w:hAnsi="Calibri" w:cs="Calibri"/>
            </w:rPr>
            <w:t>1</w:t>
          </w:r>
        </w:p>
      </w:tc>
    </w:tr>
  </w:tbl>
  <w:p w:rsidR="00EB5E29" w:rsidRDefault="003C48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gela HARASENIUC">
    <w15:presenceInfo w15:providerId="AD" w15:userId="S-1-5-21-955442363-214915585-1614844132-15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29E"/>
    <w:rsid w:val="00173BD2"/>
    <w:rsid w:val="00261605"/>
    <w:rsid w:val="00365D33"/>
    <w:rsid w:val="003C48D7"/>
    <w:rsid w:val="0054429E"/>
    <w:rsid w:val="005C4E0C"/>
    <w:rsid w:val="006C2184"/>
    <w:rsid w:val="00756261"/>
    <w:rsid w:val="0075772A"/>
    <w:rsid w:val="008D09CF"/>
    <w:rsid w:val="009E78A8"/>
    <w:rsid w:val="00B72150"/>
    <w:rsid w:val="00D251AF"/>
    <w:rsid w:val="00DD6D2F"/>
    <w:rsid w:val="00E141B4"/>
    <w:rsid w:val="00E55221"/>
    <w:rsid w:val="00E95E4F"/>
    <w:rsid w:val="00EC26F7"/>
    <w:rsid w:val="00FB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62727"/>
  <w15:chartTrackingRefBased/>
  <w15:docId w15:val="{05A1547D-8094-4C9D-A2D5-87EB0B9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Heading1">
    <w:name w:val="heading 1"/>
    <w:basedOn w:val="Normal"/>
    <w:next w:val="Normal"/>
    <w:link w:val="Heading1Char"/>
    <w:qFormat/>
    <w:rsid w:val="0054429E"/>
    <w:pPr>
      <w:keepNext/>
      <w:spacing w:before="240" w:after="60"/>
      <w:outlineLvl w:val="0"/>
    </w:pPr>
    <w:rPr>
      <w:rFonts w:asciiTheme="minorHAnsi" w:hAnsiTheme="minorHAnsi" w:cs="Arial"/>
      <w:b/>
      <w:bCs/>
      <w:noProof/>
      <w:kern w:val="32"/>
      <w:szCs w:val="32"/>
    </w:rPr>
  </w:style>
  <w:style w:type="paragraph" w:styleId="Heading2">
    <w:name w:val="heading 2"/>
    <w:basedOn w:val="Normal"/>
    <w:next w:val="Normal"/>
    <w:link w:val="Heading2Char"/>
    <w:qFormat/>
    <w:rsid w:val="0054429E"/>
    <w:pPr>
      <w:keepNext/>
      <w:jc w:val="center"/>
      <w:outlineLvl w:val="1"/>
    </w:pPr>
    <w:rPr>
      <w:rFonts w:asciiTheme="minorHAnsi" w:hAnsiTheme="minorHAnsi"/>
      <w:b/>
      <w:bCs/>
      <w:szCs w:val="28"/>
      <w:lang w:val="en-US"/>
    </w:rPr>
  </w:style>
  <w:style w:type="paragraph" w:styleId="Heading4">
    <w:name w:val="heading 4"/>
    <w:basedOn w:val="Normal"/>
    <w:next w:val="Normal"/>
    <w:link w:val="Heading4Char"/>
    <w:qFormat/>
    <w:rsid w:val="0054429E"/>
    <w:pPr>
      <w:keepNext/>
      <w:outlineLvl w:val="3"/>
    </w:pPr>
    <w:rPr>
      <w:b/>
      <w:bCs/>
      <w:noProof/>
      <w:sz w:val="28"/>
      <w:szCs w:val="28"/>
      <w:lang w:eastAsia="ro-RO"/>
    </w:rPr>
  </w:style>
  <w:style w:type="paragraph" w:styleId="Heading5">
    <w:name w:val="heading 5"/>
    <w:basedOn w:val="Normal"/>
    <w:next w:val="Normal"/>
    <w:link w:val="Heading5Char"/>
    <w:qFormat/>
    <w:rsid w:val="0054429E"/>
    <w:pPr>
      <w:spacing w:before="240" w:after="60"/>
      <w:outlineLvl w:val="4"/>
    </w:pPr>
    <w:rPr>
      <w:b/>
      <w:bCs/>
      <w:i/>
      <w:iCs/>
      <w:noProof/>
      <w:sz w:val="26"/>
      <w:szCs w:val="26"/>
    </w:rPr>
  </w:style>
  <w:style w:type="paragraph" w:styleId="Heading7">
    <w:name w:val="heading 7"/>
    <w:basedOn w:val="Normal"/>
    <w:next w:val="Normal"/>
    <w:link w:val="Heading7Char"/>
    <w:qFormat/>
    <w:rsid w:val="0054429E"/>
    <w:pPr>
      <w:keepNext/>
      <w:numPr>
        <w:ilvl w:val="12"/>
      </w:numPr>
      <w:outlineLvl w:val="6"/>
    </w:pPr>
    <w:rPr>
      <w:b/>
      <w:bCs/>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9E"/>
    <w:rPr>
      <w:rFonts w:eastAsia="SimSun" w:cs="Arial"/>
      <w:b/>
      <w:bCs/>
      <w:noProof/>
      <w:kern w:val="32"/>
      <w:sz w:val="24"/>
      <w:szCs w:val="32"/>
      <w:lang w:val="ro-RO"/>
    </w:rPr>
  </w:style>
  <w:style w:type="character" w:customStyle="1" w:styleId="Heading2Char">
    <w:name w:val="Heading 2 Char"/>
    <w:basedOn w:val="DefaultParagraphFont"/>
    <w:link w:val="Heading2"/>
    <w:rsid w:val="0054429E"/>
    <w:rPr>
      <w:rFonts w:eastAsia="SimSun" w:cs="Times New Roman"/>
      <w:b/>
      <w:bCs/>
      <w:sz w:val="24"/>
      <w:szCs w:val="28"/>
    </w:rPr>
  </w:style>
  <w:style w:type="character" w:customStyle="1" w:styleId="Heading4Char">
    <w:name w:val="Heading 4 Char"/>
    <w:basedOn w:val="DefaultParagraphFont"/>
    <w:link w:val="Heading4"/>
    <w:rsid w:val="0054429E"/>
    <w:rPr>
      <w:rFonts w:ascii="Times New Roman" w:eastAsia="SimSun" w:hAnsi="Times New Roman" w:cs="Times New Roman"/>
      <w:b/>
      <w:bCs/>
      <w:noProof/>
      <w:sz w:val="28"/>
      <w:szCs w:val="28"/>
      <w:lang w:val="ro-RO" w:eastAsia="ro-RO"/>
    </w:rPr>
  </w:style>
  <w:style w:type="character" w:customStyle="1" w:styleId="Heading5Char">
    <w:name w:val="Heading 5 Char"/>
    <w:basedOn w:val="DefaultParagraphFont"/>
    <w:link w:val="Heading5"/>
    <w:rsid w:val="0054429E"/>
    <w:rPr>
      <w:rFonts w:ascii="Times New Roman" w:eastAsia="SimSun" w:hAnsi="Times New Roman" w:cs="Times New Roman"/>
      <w:b/>
      <w:bCs/>
      <w:i/>
      <w:iCs/>
      <w:noProof/>
      <w:sz w:val="26"/>
      <w:szCs w:val="26"/>
      <w:lang w:val="ro-RO"/>
    </w:rPr>
  </w:style>
  <w:style w:type="character" w:customStyle="1" w:styleId="Heading7Char">
    <w:name w:val="Heading 7 Char"/>
    <w:basedOn w:val="DefaultParagraphFont"/>
    <w:link w:val="Heading7"/>
    <w:rsid w:val="0054429E"/>
    <w:rPr>
      <w:rFonts w:ascii="Times New Roman" w:eastAsia="SimSun" w:hAnsi="Times New Roman" w:cs="Times New Roman"/>
      <w:b/>
      <w:bCs/>
      <w:noProof/>
      <w:color w:val="000000"/>
      <w:sz w:val="20"/>
      <w:szCs w:val="20"/>
      <w:lang w:val="ro-RO"/>
    </w:rPr>
  </w:style>
  <w:style w:type="paragraph" w:styleId="Header">
    <w:name w:val="header"/>
    <w:aliases w:val="Char1 Char1,Char1, Char1,Header Char Char,Char1 Char1 Char Char,Glava - napis"/>
    <w:basedOn w:val="Normal"/>
    <w:link w:val="HeaderChar"/>
    <w:rsid w:val="0054429E"/>
    <w:pPr>
      <w:tabs>
        <w:tab w:val="center" w:pos="4320"/>
        <w:tab w:val="right" w:pos="8640"/>
      </w:tabs>
    </w:pPr>
    <w:rPr>
      <w:sz w:val="20"/>
      <w:szCs w:val="20"/>
      <w:lang w:val="en-US"/>
    </w:rPr>
  </w:style>
  <w:style w:type="character" w:customStyle="1" w:styleId="HeaderChar">
    <w:name w:val="Header Char"/>
    <w:aliases w:val="Char1 Char1 Char,Char1 Char, Char1 Char,Header Char Char Char,Char1 Char1 Char Char Char,Glava - napis Char"/>
    <w:basedOn w:val="DefaultParagraphFont"/>
    <w:link w:val="Header"/>
    <w:rsid w:val="0054429E"/>
    <w:rPr>
      <w:rFonts w:ascii="Times New Roman" w:eastAsia="SimSun" w:hAnsi="Times New Roman" w:cs="Times New Roman"/>
      <w:sz w:val="20"/>
      <w:szCs w:val="20"/>
    </w:rPr>
  </w:style>
  <w:style w:type="character" w:styleId="FootnoteReference">
    <w:name w:val="footnote reference"/>
    <w:rsid w:val="0054429E"/>
    <w:rPr>
      <w:rFonts w:ascii="Times New Roman" w:hAnsi="Times New Roman" w:cs="Times New Roman"/>
      <w:vertAlign w:val="superscript"/>
    </w:rPr>
  </w:style>
  <w:style w:type="paragraph" w:styleId="BodyText">
    <w:name w:val="Body Text"/>
    <w:basedOn w:val="Normal"/>
    <w:link w:val="BodyTextChar"/>
    <w:rsid w:val="0054429E"/>
    <w:pPr>
      <w:spacing w:after="120"/>
    </w:pPr>
    <w:rPr>
      <w:noProof/>
    </w:rPr>
  </w:style>
  <w:style w:type="character" w:customStyle="1" w:styleId="BodyTextChar">
    <w:name w:val="Body Text Char"/>
    <w:basedOn w:val="DefaultParagraphFont"/>
    <w:link w:val="BodyText"/>
    <w:rsid w:val="0054429E"/>
    <w:rPr>
      <w:rFonts w:ascii="Times New Roman" w:eastAsia="SimSun" w:hAnsi="Times New Roman" w:cs="Times New Roman"/>
      <w:noProof/>
      <w:sz w:val="24"/>
      <w:szCs w:val="24"/>
      <w:lang w:val="ro-RO"/>
    </w:rPr>
  </w:style>
  <w:style w:type="paragraph" w:styleId="Footer">
    <w:name w:val="footer"/>
    <w:basedOn w:val="Normal"/>
    <w:link w:val="FooterChar"/>
    <w:uiPriority w:val="99"/>
    <w:rsid w:val="0054429E"/>
    <w:pPr>
      <w:tabs>
        <w:tab w:val="center" w:pos="4320"/>
        <w:tab w:val="right" w:pos="8640"/>
      </w:tabs>
    </w:pPr>
    <w:rPr>
      <w:sz w:val="20"/>
      <w:szCs w:val="20"/>
      <w:lang w:val="en-US"/>
    </w:rPr>
  </w:style>
  <w:style w:type="character" w:customStyle="1" w:styleId="FooterChar">
    <w:name w:val="Footer Char"/>
    <w:basedOn w:val="DefaultParagraphFont"/>
    <w:link w:val="Footer"/>
    <w:uiPriority w:val="99"/>
    <w:rsid w:val="0054429E"/>
    <w:rPr>
      <w:rFonts w:ascii="Times New Roman" w:eastAsia="SimSun" w:hAnsi="Times New Roman" w:cs="Times New Roman"/>
      <w:sz w:val="20"/>
      <w:szCs w:val="20"/>
    </w:rPr>
  </w:style>
  <w:style w:type="paragraph" w:styleId="BodyText3">
    <w:name w:val="Body Text 3"/>
    <w:basedOn w:val="Normal"/>
    <w:link w:val="BodyText3Char"/>
    <w:rsid w:val="0054429E"/>
    <w:pPr>
      <w:spacing w:after="120"/>
    </w:pPr>
    <w:rPr>
      <w:noProof/>
      <w:sz w:val="16"/>
      <w:szCs w:val="16"/>
    </w:rPr>
  </w:style>
  <w:style w:type="character" w:customStyle="1" w:styleId="BodyText3Char">
    <w:name w:val="Body Text 3 Char"/>
    <w:basedOn w:val="DefaultParagraphFont"/>
    <w:link w:val="BodyText3"/>
    <w:rsid w:val="0054429E"/>
    <w:rPr>
      <w:rFonts w:ascii="Times New Roman" w:eastAsia="SimSun" w:hAnsi="Times New Roman" w:cs="Times New Roman"/>
      <w:noProof/>
      <w:sz w:val="16"/>
      <w:szCs w:val="16"/>
      <w:lang w:val="ro-RO"/>
    </w:rPr>
  </w:style>
  <w:style w:type="paragraph" w:styleId="FootnoteText">
    <w:name w:val="footnote text"/>
    <w:aliases w:val=" Char2"/>
    <w:basedOn w:val="Normal"/>
    <w:link w:val="FootnoteTextChar"/>
    <w:rsid w:val="0054429E"/>
    <w:pPr>
      <w:widowControl w:val="0"/>
    </w:pPr>
    <w:rPr>
      <w:rFonts w:ascii="Arial" w:hAnsi="Arial" w:cs="Arial"/>
      <w:noProof/>
      <w:sz w:val="20"/>
      <w:szCs w:val="20"/>
    </w:rPr>
  </w:style>
  <w:style w:type="character" w:customStyle="1" w:styleId="FootnoteTextChar">
    <w:name w:val="Footnote Text Char"/>
    <w:aliases w:val=" Char2 Char"/>
    <w:basedOn w:val="DefaultParagraphFont"/>
    <w:link w:val="FootnoteText"/>
    <w:rsid w:val="0054429E"/>
    <w:rPr>
      <w:rFonts w:ascii="Arial" w:eastAsia="SimSun" w:hAnsi="Arial" w:cs="Arial"/>
      <w:noProof/>
      <w:sz w:val="20"/>
      <w:szCs w:val="20"/>
      <w:lang w:val="ro-RO"/>
    </w:rPr>
  </w:style>
  <w:style w:type="character" w:styleId="PageNumber">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ph">
    <w:name w:val="List Paragraph"/>
    <w:aliases w:val="Normal bullet 2"/>
    <w:basedOn w:val="Normal"/>
    <w:link w:val="ListParagraphCha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phChar">
    <w:name w:val="List Paragraph Char"/>
    <w:aliases w:val="Normal bullet 2 Char"/>
    <w:link w:val="ListParagraph"/>
    <w:uiPriority w:val="34"/>
    <w:locked/>
    <w:rsid w:val="0054429E"/>
    <w:rPr>
      <w:rFonts w:ascii="Times New Roman" w:eastAsia="SimSun" w:hAnsi="Times New Roman" w:cs="Times New Roman"/>
      <w:sz w:val="24"/>
      <w:szCs w:val="24"/>
      <w:lang w:val="ro-RO"/>
    </w:rPr>
  </w:style>
  <w:style w:type="character" w:styleId="Hyperlink">
    <w:name w:val="Hyperlink"/>
    <w:uiPriority w:val="99"/>
    <w:rsid w:val="00E141B4"/>
    <w:rPr>
      <w:color w:val="0000FF"/>
      <w:u w:val="single"/>
    </w:rPr>
  </w:style>
  <w:style w:type="paragraph" w:styleId="BalloonText">
    <w:name w:val="Balloon Text"/>
    <w:basedOn w:val="Normal"/>
    <w:link w:val="BalloonTextChar"/>
    <w:uiPriority w:val="99"/>
    <w:semiHidden/>
    <w:unhideWhenUsed/>
    <w:rsid w:val="007577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72A"/>
    <w:rPr>
      <w:rFonts w:ascii="Segoe UI" w:eastAsia="SimSu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lastModifiedBy>Angela HARASENIUC</cp:lastModifiedBy>
  <cp:revision>6</cp:revision>
  <dcterms:created xsi:type="dcterms:W3CDTF">2025-03-19T15:02:00Z</dcterms:created>
  <dcterms:modified xsi:type="dcterms:W3CDTF">2025-03-20T09:26:00Z</dcterms:modified>
</cp:coreProperties>
</file>